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7A15F" w14:textId="77777777" w:rsidR="005119A1" w:rsidRDefault="00EA42A9">
      <w:pPr>
        <w:rPr>
          <w:b/>
        </w:rPr>
      </w:pPr>
      <w:r>
        <w:rPr>
          <w:b/>
        </w:rPr>
        <w:t>SCADA_PRC_PUMP_2DUTY</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EA42A9" w:rsidRPr="005743B9" w14:paraId="7C102F93" w14:textId="77777777" w:rsidTr="005743B9">
        <w:tc>
          <w:tcPr>
            <w:tcW w:w="2564" w:type="dxa"/>
            <w:shd w:val="clear" w:color="auto" w:fill="auto"/>
          </w:tcPr>
          <w:p w14:paraId="6DF66C50" w14:textId="77777777" w:rsidR="00EA42A9" w:rsidRPr="005743B9" w:rsidRDefault="00EA42A9" w:rsidP="005743B9">
            <w:pPr>
              <w:spacing w:after="0" w:line="240" w:lineRule="auto"/>
              <w:rPr>
                <w:b/>
              </w:rPr>
            </w:pPr>
            <w:r w:rsidRPr="005743B9">
              <w:rPr>
                <w:b/>
              </w:rPr>
              <w:t>Version</w:t>
            </w:r>
          </w:p>
        </w:tc>
        <w:tc>
          <w:tcPr>
            <w:tcW w:w="7444" w:type="dxa"/>
            <w:shd w:val="clear" w:color="auto" w:fill="auto"/>
          </w:tcPr>
          <w:p w14:paraId="21A618C0" w14:textId="77777777" w:rsidR="00EA42A9" w:rsidRPr="005743B9" w:rsidRDefault="00EA42A9" w:rsidP="005743B9">
            <w:pPr>
              <w:spacing w:after="0" w:line="240" w:lineRule="auto"/>
              <w:rPr>
                <w:b/>
              </w:rPr>
            </w:pPr>
            <w:r w:rsidRPr="005743B9">
              <w:rPr>
                <w:b/>
              </w:rPr>
              <w:t>Release Notes</w:t>
            </w:r>
          </w:p>
        </w:tc>
      </w:tr>
      <w:tr w:rsidR="00EA42A9" w:rsidRPr="005743B9" w14:paraId="6B329D45" w14:textId="77777777" w:rsidTr="005743B9">
        <w:tc>
          <w:tcPr>
            <w:tcW w:w="2564" w:type="dxa"/>
            <w:shd w:val="clear" w:color="auto" w:fill="auto"/>
          </w:tcPr>
          <w:p w14:paraId="13FE1297" w14:textId="77777777" w:rsidR="00EA42A9" w:rsidRPr="005743B9" w:rsidRDefault="00EA42A9" w:rsidP="005743B9">
            <w:pPr>
              <w:spacing w:after="0" w:line="240" w:lineRule="auto"/>
            </w:pPr>
            <w:r w:rsidRPr="005743B9">
              <w:t>1.0</w:t>
            </w:r>
          </w:p>
        </w:tc>
        <w:tc>
          <w:tcPr>
            <w:tcW w:w="7444" w:type="dxa"/>
            <w:shd w:val="clear" w:color="auto" w:fill="auto"/>
          </w:tcPr>
          <w:p w14:paraId="151BEBD2" w14:textId="77777777" w:rsidR="00EA42A9" w:rsidRPr="005743B9" w:rsidRDefault="00EA42A9" w:rsidP="005743B9">
            <w:pPr>
              <w:spacing w:after="0" w:line="240" w:lineRule="auto"/>
            </w:pPr>
            <w:r w:rsidRPr="005743B9">
              <w:t>Initial Release</w:t>
            </w:r>
          </w:p>
        </w:tc>
      </w:tr>
    </w:tbl>
    <w:p w14:paraId="0FC852EF" w14:textId="77777777" w:rsidR="00EA42A9" w:rsidRDefault="00EA42A9"/>
    <w:p w14:paraId="13225FD6" w14:textId="77777777" w:rsidR="00EA42A9" w:rsidRDefault="00EA42A9" w:rsidP="00EA42A9">
      <w:r>
        <w:rPr>
          <w:b/>
        </w:rPr>
        <w:t>Description</w:t>
      </w:r>
      <w:r>
        <w:t>: This UDT is used for implementing duty rotation for two pumps.</w:t>
      </w:r>
    </w:p>
    <w:p w14:paraId="28C35362" w14:textId="3D9C8CE3" w:rsidR="00EA42A9" w:rsidRDefault="00EA42A9" w:rsidP="00EA42A9">
      <w:r>
        <w:rPr>
          <w:b/>
        </w:rPr>
        <w:t>Naming Convention</w:t>
      </w:r>
      <w:r>
        <w:t>: Tags will generally follow the naming convention BXX</w:t>
      </w:r>
      <w:ins w:id="0" w:author="Holden, Rob" w:date="2021-11-10T14:26:00Z">
        <w:r w:rsidR="002A568F">
          <w:t>_</w:t>
        </w:r>
      </w:ins>
      <w:r w:rsidR="00204B01">
        <w:t>DTY#</w:t>
      </w:r>
      <w:ins w:id="1" w:author="Holden, Rob" w:date="2021-11-10T14:26:00Z">
        <w:r w:rsidR="002A568F">
          <w:t>_</w:t>
        </w:r>
      </w:ins>
      <w:r w:rsidR="00204B01">
        <w:t>DP</w:t>
      </w:r>
      <w:r>
        <w:t>, where BXX denotes the facility and area and</w:t>
      </w:r>
      <w:r w:rsidR="00204B01">
        <w:t xml:space="preserve"> # is sequentially incremented for the number of duty rotation systems programmed in the PLC</w:t>
      </w:r>
      <w:r>
        <w:t>.</w:t>
      </w:r>
    </w:p>
    <w:p w14:paraId="6862AABE" w14:textId="77777777" w:rsidR="00EA42A9" w:rsidRDefault="00EA42A9" w:rsidP="00EA42A9">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EA42A9" w:rsidRPr="005743B9" w14:paraId="19BE6CBB" w14:textId="77777777" w:rsidTr="005743B9">
        <w:trPr>
          <w:tblHeader/>
        </w:trPr>
        <w:tc>
          <w:tcPr>
            <w:tcW w:w="2564" w:type="dxa"/>
            <w:shd w:val="clear" w:color="auto" w:fill="auto"/>
          </w:tcPr>
          <w:p w14:paraId="2C3D3A8E" w14:textId="77777777" w:rsidR="00EA42A9" w:rsidRPr="005743B9" w:rsidRDefault="00EA42A9" w:rsidP="005743B9">
            <w:pPr>
              <w:spacing w:after="0" w:line="240" w:lineRule="auto"/>
              <w:rPr>
                <w:b/>
              </w:rPr>
            </w:pPr>
            <w:r w:rsidRPr="005743B9">
              <w:rPr>
                <w:b/>
              </w:rPr>
              <w:t>UDT Member</w:t>
            </w:r>
          </w:p>
        </w:tc>
        <w:tc>
          <w:tcPr>
            <w:tcW w:w="2651" w:type="dxa"/>
            <w:shd w:val="clear" w:color="auto" w:fill="auto"/>
          </w:tcPr>
          <w:p w14:paraId="43FC12E8" w14:textId="77777777" w:rsidR="00EA42A9" w:rsidRPr="005743B9" w:rsidRDefault="00EA42A9" w:rsidP="005743B9">
            <w:pPr>
              <w:spacing w:after="0" w:line="240" w:lineRule="auto"/>
              <w:rPr>
                <w:b/>
              </w:rPr>
            </w:pPr>
            <w:r w:rsidRPr="005743B9">
              <w:rPr>
                <w:b/>
              </w:rPr>
              <w:t>Datatype</w:t>
            </w:r>
          </w:p>
        </w:tc>
        <w:tc>
          <w:tcPr>
            <w:tcW w:w="2395" w:type="dxa"/>
            <w:shd w:val="clear" w:color="auto" w:fill="auto"/>
          </w:tcPr>
          <w:p w14:paraId="386E2666" w14:textId="77777777" w:rsidR="00EA42A9" w:rsidRPr="005743B9" w:rsidRDefault="00EA42A9" w:rsidP="005743B9">
            <w:pPr>
              <w:spacing w:after="0" w:line="240" w:lineRule="auto"/>
              <w:rPr>
                <w:b/>
              </w:rPr>
            </w:pPr>
            <w:r w:rsidRPr="005743B9">
              <w:rPr>
                <w:b/>
              </w:rPr>
              <w:t>Description</w:t>
            </w:r>
          </w:p>
        </w:tc>
        <w:tc>
          <w:tcPr>
            <w:tcW w:w="2848" w:type="dxa"/>
            <w:shd w:val="clear" w:color="auto" w:fill="auto"/>
          </w:tcPr>
          <w:p w14:paraId="74C3E1E8" w14:textId="77777777" w:rsidR="00EA42A9" w:rsidRPr="005743B9" w:rsidRDefault="00EA42A9" w:rsidP="005743B9">
            <w:pPr>
              <w:spacing w:after="0" w:line="240" w:lineRule="auto"/>
              <w:rPr>
                <w:b/>
              </w:rPr>
            </w:pPr>
            <w:r w:rsidRPr="005743B9">
              <w:rPr>
                <w:b/>
              </w:rPr>
              <w:t>Usage</w:t>
            </w:r>
          </w:p>
        </w:tc>
      </w:tr>
      <w:tr w:rsidR="00EA42A9" w:rsidRPr="005743B9" w14:paraId="4EB42E75" w14:textId="77777777" w:rsidTr="005743B9">
        <w:tc>
          <w:tcPr>
            <w:tcW w:w="2564" w:type="dxa"/>
            <w:shd w:val="clear" w:color="auto" w:fill="auto"/>
          </w:tcPr>
          <w:p w14:paraId="395E07B1" w14:textId="77777777" w:rsidR="00EA42A9" w:rsidRPr="005743B9" w:rsidRDefault="00EA42A9" w:rsidP="005743B9">
            <w:pPr>
              <w:spacing w:after="0" w:line="240" w:lineRule="auto"/>
            </w:pPr>
            <w:r w:rsidRPr="005743B9">
              <w:t>ACP</w:t>
            </w:r>
          </w:p>
        </w:tc>
        <w:tc>
          <w:tcPr>
            <w:tcW w:w="2651" w:type="dxa"/>
            <w:shd w:val="clear" w:color="auto" w:fill="auto"/>
          </w:tcPr>
          <w:p w14:paraId="6759EF42" w14:textId="77777777" w:rsidR="00EA42A9" w:rsidRPr="005743B9" w:rsidRDefault="00EA42A9" w:rsidP="005743B9">
            <w:pPr>
              <w:spacing w:after="0" w:line="240" w:lineRule="auto"/>
            </w:pPr>
            <w:r w:rsidRPr="005743B9">
              <w:t>Pump_2Duty_ACP_v1</w:t>
            </w:r>
          </w:p>
        </w:tc>
        <w:tc>
          <w:tcPr>
            <w:tcW w:w="2395" w:type="dxa"/>
            <w:shd w:val="clear" w:color="auto" w:fill="auto"/>
          </w:tcPr>
          <w:p w14:paraId="003CAEA4" w14:textId="77777777" w:rsidR="00EA42A9" w:rsidRPr="005743B9" w:rsidRDefault="00EA42A9" w:rsidP="005743B9">
            <w:pPr>
              <w:spacing w:after="0" w:line="240" w:lineRule="auto"/>
            </w:pPr>
            <w:r w:rsidRPr="005743B9">
              <w:t>Duty Pump ACP Control AOI</w:t>
            </w:r>
          </w:p>
        </w:tc>
        <w:tc>
          <w:tcPr>
            <w:tcW w:w="2848" w:type="dxa"/>
            <w:shd w:val="clear" w:color="auto" w:fill="auto"/>
          </w:tcPr>
          <w:p w14:paraId="33048021" w14:textId="77777777" w:rsidR="00EA42A9" w:rsidRPr="005743B9" w:rsidRDefault="00EA42A9" w:rsidP="005743B9">
            <w:pPr>
              <w:spacing w:after="0" w:line="240" w:lineRule="auto"/>
            </w:pPr>
            <w:r w:rsidRPr="005743B9">
              <w:t>Used in Duty_ACP routine of ACP Program</w:t>
            </w:r>
          </w:p>
        </w:tc>
      </w:tr>
      <w:tr w:rsidR="00EA42A9" w:rsidRPr="005743B9" w14:paraId="0A5F55B0" w14:textId="77777777" w:rsidTr="005743B9">
        <w:tc>
          <w:tcPr>
            <w:tcW w:w="2564" w:type="dxa"/>
            <w:shd w:val="clear" w:color="auto" w:fill="auto"/>
          </w:tcPr>
          <w:p w14:paraId="716716C4" w14:textId="77777777" w:rsidR="00EA42A9" w:rsidRPr="005743B9" w:rsidRDefault="00EA42A9" w:rsidP="005743B9">
            <w:pPr>
              <w:spacing w:after="0" w:line="240" w:lineRule="auto"/>
            </w:pPr>
            <w:r w:rsidRPr="005743B9">
              <w:t>Alt</w:t>
            </w:r>
          </w:p>
        </w:tc>
        <w:tc>
          <w:tcPr>
            <w:tcW w:w="2651" w:type="dxa"/>
            <w:shd w:val="clear" w:color="auto" w:fill="auto"/>
          </w:tcPr>
          <w:p w14:paraId="1AE15C5C" w14:textId="77777777" w:rsidR="00EA42A9" w:rsidRPr="005743B9" w:rsidRDefault="00EA42A9" w:rsidP="005743B9">
            <w:pPr>
              <w:spacing w:after="0" w:line="240" w:lineRule="auto"/>
            </w:pPr>
            <w:r w:rsidRPr="005743B9">
              <w:t>Pump_2Duty_Alt_v1</w:t>
            </w:r>
          </w:p>
        </w:tc>
        <w:tc>
          <w:tcPr>
            <w:tcW w:w="2395" w:type="dxa"/>
            <w:shd w:val="clear" w:color="auto" w:fill="auto"/>
          </w:tcPr>
          <w:p w14:paraId="52A0F256" w14:textId="77777777" w:rsidR="00EA42A9" w:rsidRPr="005743B9" w:rsidRDefault="00EA42A9" w:rsidP="005743B9">
            <w:pPr>
              <w:spacing w:after="0" w:line="240" w:lineRule="auto"/>
            </w:pPr>
            <w:r w:rsidRPr="005743B9">
              <w:t>Duty Pump Alternation AOI</w:t>
            </w:r>
          </w:p>
        </w:tc>
        <w:tc>
          <w:tcPr>
            <w:tcW w:w="2848" w:type="dxa"/>
            <w:shd w:val="clear" w:color="auto" w:fill="auto"/>
          </w:tcPr>
          <w:p w14:paraId="037DC0EF" w14:textId="77777777" w:rsidR="00EA42A9" w:rsidRPr="005743B9" w:rsidRDefault="00EA42A9" w:rsidP="005743B9">
            <w:pPr>
              <w:spacing w:after="0" w:line="240" w:lineRule="auto"/>
            </w:pPr>
            <w:r w:rsidRPr="005743B9">
              <w:t>Used in Duty_Alt routine  ACP Program</w:t>
            </w:r>
          </w:p>
        </w:tc>
      </w:tr>
      <w:tr w:rsidR="00EA42A9" w:rsidRPr="005743B9" w14:paraId="03B95E97" w14:textId="77777777" w:rsidTr="005743B9">
        <w:tc>
          <w:tcPr>
            <w:tcW w:w="2564" w:type="dxa"/>
            <w:shd w:val="clear" w:color="auto" w:fill="auto"/>
          </w:tcPr>
          <w:p w14:paraId="0666F1A5" w14:textId="77777777" w:rsidR="00EA42A9" w:rsidRPr="005743B9" w:rsidRDefault="00EA42A9" w:rsidP="005743B9">
            <w:pPr>
              <w:spacing w:after="0" w:line="240" w:lineRule="auto"/>
            </w:pPr>
            <w:r w:rsidRPr="005743B9">
              <w:t>In</w:t>
            </w:r>
          </w:p>
        </w:tc>
        <w:tc>
          <w:tcPr>
            <w:tcW w:w="2651" w:type="dxa"/>
            <w:shd w:val="clear" w:color="auto" w:fill="auto"/>
          </w:tcPr>
          <w:p w14:paraId="3650FCF7" w14:textId="77777777" w:rsidR="00EA42A9" w:rsidRPr="005743B9" w:rsidRDefault="00EA42A9" w:rsidP="005743B9">
            <w:pPr>
              <w:spacing w:after="0" w:line="240" w:lineRule="auto"/>
            </w:pPr>
            <w:r w:rsidRPr="005743B9">
              <w:t>Pump_2Duty_In_v1</w:t>
            </w:r>
          </w:p>
        </w:tc>
        <w:tc>
          <w:tcPr>
            <w:tcW w:w="2395" w:type="dxa"/>
            <w:shd w:val="clear" w:color="auto" w:fill="auto"/>
          </w:tcPr>
          <w:p w14:paraId="5C056825" w14:textId="77777777" w:rsidR="00EA42A9" w:rsidRPr="005743B9" w:rsidRDefault="00EA42A9" w:rsidP="005743B9">
            <w:pPr>
              <w:spacing w:after="0" w:line="240" w:lineRule="auto"/>
            </w:pPr>
            <w:r w:rsidRPr="005743B9">
              <w:t>Duty Pump Input Mapping AOI</w:t>
            </w:r>
          </w:p>
        </w:tc>
        <w:tc>
          <w:tcPr>
            <w:tcW w:w="2848" w:type="dxa"/>
            <w:shd w:val="clear" w:color="auto" w:fill="auto"/>
          </w:tcPr>
          <w:p w14:paraId="56793A2B" w14:textId="77777777" w:rsidR="00EA42A9" w:rsidRPr="005743B9" w:rsidRDefault="00EA42A9" w:rsidP="005743B9">
            <w:pPr>
              <w:spacing w:after="0" w:line="240" w:lineRule="auto"/>
            </w:pPr>
            <w:r w:rsidRPr="005743B9">
              <w:t xml:space="preserve"> Used in Duty_In routine of ACP Program</w:t>
            </w:r>
          </w:p>
        </w:tc>
      </w:tr>
      <w:tr w:rsidR="00EA42A9" w:rsidRPr="005743B9" w14:paraId="2ACC0EFF" w14:textId="77777777" w:rsidTr="005743B9">
        <w:tc>
          <w:tcPr>
            <w:tcW w:w="2564" w:type="dxa"/>
            <w:shd w:val="clear" w:color="auto" w:fill="auto"/>
          </w:tcPr>
          <w:p w14:paraId="796E6799" w14:textId="77777777" w:rsidR="00EA42A9" w:rsidRPr="005743B9" w:rsidRDefault="00EA42A9" w:rsidP="005743B9">
            <w:pPr>
              <w:spacing w:after="0" w:line="240" w:lineRule="auto"/>
            </w:pPr>
            <w:r w:rsidRPr="005743B9">
              <w:t>Out</w:t>
            </w:r>
          </w:p>
        </w:tc>
        <w:tc>
          <w:tcPr>
            <w:tcW w:w="2651" w:type="dxa"/>
            <w:shd w:val="clear" w:color="auto" w:fill="auto"/>
          </w:tcPr>
          <w:p w14:paraId="1B8940E2" w14:textId="77777777" w:rsidR="00EA42A9" w:rsidRPr="005743B9" w:rsidRDefault="00EA42A9" w:rsidP="005743B9">
            <w:pPr>
              <w:spacing w:after="0" w:line="240" w:lineRule="auto"/>
            </w:pPr>
            <w:r w:rsidRPr="005743B9">
              <w:t>Pump_2Duty_Out_v1</w:t>
            </w:r>
          </w:p>
        </w:tc>
        <w:tc>
          <w:tcPr>
            <w:tcW w:w="2395" w:type="dxa"/>
            <w:shd w:val="clear" w:color="auto" w:fill="auto"/>
          </w:tcPr>
          <w:p w14:paraId="7B8AF1F1" w14:textId="77777777" w:rsidR="00EA42A9" w:rsidRPr="005743B9" w:rsidRDefault="00EA42A9" w:rsidP="005743B9">
            <w:pPr>
              <w:spacing w:after="0" w:line="240" w:lineRule="auto"/>
            </w:pPr>
            <w:r w:rsidRPr="005743B9">
              <w:t>Duty Pump Output Mapping AOI</w:t>
            </w:r>
          </w:p>
        </w:tc>
        <w:tc>
          <w:tcPr>
            <w:tcW w:w="2848" w:type="dxa"/>
            <w:shd w:val="clear" w:color="auto" w:fill="auto"/>
          </w:tcPr>
          <w:p w14:paraId="1C70B492" w14:textId="77777777" w:rsidR="00EA42A9" w:rsidRPr="005743B9" w:rsidRDefault="00EA42A9" w:rsidP="005743B9">
            <w:pPr>
              <w:spacing w:after="0" w:line="240" w:lineRule="auto"/>
            </w:pPr>
            <w:r w:rsidRPr="005743B9">
              <w:t>Used in Duty_Out routine of ACP program</w:t>
            </w:r>
          </w:p>
        </w:tc>
      </w:tr>
      <w:tr w:rsidR="00EA42A9" w:rsidRPr="005743B9" w14:paraId="7A86C907" w14:textId="77777777" w:rsidTr="005743B9">
        <w:tc>
          <w:tcPr>
            <w:tcW w:w="2564" w:type="dxa"/>
            <w:shd w:val="clear" w:color="auto" w:fill="auto"/>
          </w:tcPr>
          <w:p w14:paraId="71680AD3" w14:textId="77777777" w:rsidR="00EA42A9" w:rsidRPr="005743B9" w:rsidRDefault="00EC4DB4" w:rsidP="005743B9">
            <w:pPr>
              <w:spacing w:after="0" w:line="240" w:lineRule="auto"/>
            </w:pPr>
            <w:r w:rsidRPr="005743B9">
              <w:t>DTY1_STS</w:t>
            </w:r>
          </w:p>
        </w:tc>
        <w:tc>
          <w:tcPr>
            <w:tcW w:w="2651" w:type="dxa"/>
            <w:shd w:val="clear" w:color="auto" w:fill="auto"/>
          </w:tcPr>
          <w:p w14:paraId="3F7437B7" w14:textId="77777777" w:rsidR="00EA42A9" w:rsidRPr="005743B9" w:rsidRDefault="00EA42A9" w:rsidP="005743B9">
            <w:pPr>
              <w:spacing w:after="0" w:line="240" w:lineRule="auto"/>
            </w:pPr>
            <w:r w:rsidRPr="005743B9">
              <w:t>PRC_</w:t>
            </w:r>
            <w:r w:rsidR="00EC4DB4" w:rsidRPr="005743B9">
              <w:t>DUTY</w:t>
            </w:r>
            <w:r w:rsidRPr="005743B9">
              <w:t>_2_3</w:t>
            </w:r>
          </w:p>
        </w:tc>
        <w:tc>
          <w:tcPr>
            <w:tcW w:w="2395" w:type="dxa"/>
            <w:shd w:val="clear" w:color="auto" w:fill="auto"/>
          </w:tcPr>
          <w:p w14:paraId="688A3315" w14:textId="77777777" w:rsidR="00EA42A9" w:rsidRPr="005743B9" w:rsidRDefault="00EA42A9" w:rsidP="005743B9">
            <w:pPr>
              <w:spacing w:after="0" w:line="240" w:lineRule="auto"/>
            </w:pPr>
            <w:r w:rsidRPr="005743B9">
              <w:t>Duty Pump 1 Status and Cont</w:t>
            </w:r>
            <w:r w:rsidR="00EC4DB4" w:rsidRPr="005743B9">
              <w:t>r</w:t>
            </w:r>
            <w:r w:rsidRPr="005743B9">
              <w:t>ol Bits</w:t>
            </w:r>
          </w:p>
        </w:tc>
        <w:tc>
          <w:tcPr>
            <w:tcW w:w="2848" w:type="dxa"/>
            <w:shd w:val="clear" w:color="auto" w:fill="auto"/>
          </w:tcPr>
          <w:p w14:paraId="18D69109" w14:textId="77777777" w:rsidR="00EA42A9" w:rsidRPr="005743B9" w:rsidRDefault="00EA42A9" w:rsidP="005743B9">
            <w:pPr>
              <w:spacing w:after="0" w:line="240" w:lineRule="auto"/>
            </w:pPr>
            <w:r w:rsidRPr="005743B9">
              <w:t>Used in PLC and HMI for Duty 1 Pump Status</w:t>
            </w:r>
          </w:p>
        </w:tc>
      </w:tr>
      <w:tr w:rsidR="00EA42A9" w:rsidRPr="005743B9" w14:paraId="33662026" w14:textId="77777777" w:rsidTr="005743B9">
        <w:tc>
          <w:tcPr>
            <w:tcW w:w="2564" w:type="dxa"/>
            <w:shd w:val="clear" w:color="auto" w:fill="auto"/>
          </w:tcPr>
          <w:p w14:paraId="1FDB0BAE" w14:textId="77777777" w:rsidR="00EA42A9" w:rsidRPr="005743B9" w:rsidRDefault="00EC4DB4" w:rsidP="005743B9">
            <w:pPr>
              <w:spacing w:after="0" w:line="240" w:lineRule="auto"/>
            </w:pPr>
            <w:r w:rsidRPr="005743B9">
              <w:t>DTY2_STS</w:t>
            </w:r>
          </w:p>
        </w:tc>
        <w:tc>
          <w:tcPr>
            <w:tcW w:w="2651" w:type="dxa"/>
            <w:shd w:val="clear" w:color="auto" w:fill="auto"/>
          </w:tcPr>
          <w:p w14:paraId="315BC8AF" w14:textId="77777777" w:rsidR="00EA42A9" w:rsidRPr="005743B9" w:rsidRDefault="00EC4DB4" w:rsidP="005743B9">
            <w:pPr>
              <w:spacing w:after="0" w:line="240" w:lineRule="auto"/>
            </w:pPr>
            <w:r w:rsidRPr="005743B9">
              <w:t>PRC_DUTY</w:t>
            </w:r>
            <w:r w:rsidR="00EA42A9" w:rsidRPr="005743B9">
              <w:t>_2_3</w:t>
            </w:r>
          </w:p>
        </w:tc>
        <w:tc>
          <w:tcPr>
            <w:tcW w:w="2395" w:type="dxa"/>
            <w:shd w:val="clear" w:color="auto" w:fill="auto"/>
          </w:tcPr>
          <w:p w14:paraId="292EBD70" w14:textId="77777777" w:rsidR="00EA42A9" w:rsidRPr="005743B9" w:rsidRDefault="00EA42A9" w:rsidP="005743B9">
            <w:pPr>
              <w:spacing w:after="0" w:line="240" w:lineRule="auto"/>
            </w:pPr>
            <w:r w:rsidRPr="005743B9">
              <w:t>Duty Pump 2 Status and Cont</w:t>
            </w:r>
            <w:r w:rsidR="00EC4DB4" w:rsidRPr="005743B9">
              <w:t>r</w:t>
            </w:r>
            <w:r w:rsidRPr="005743B9">
              <w:t>ol Bits</w:t>
            </w:r>
          </w:p>
        </w:tc>
        <w:tc>
          <w:tcPr>
            <w:tcW w:w="2848" w:type="dxa"/>
            <w:shd w:val="clear" w:color="auto" w:fill="auto"/>
          </w:tcPr>
          <w:p w14:paraId="01263FB1" w14:textId="77777777" w:rsidR="00EA42A9" w:rsidRPr="005743B9" w:rsidRDefault="00EA42A9" w:rsidP="005743B9">
            <w:pPr>
              <w:spacing w:after="0" w:line="240" w:lineRule="auto"/>
            </w:pPr>
            <w:r w:rsidRPr="005743B9">
              <w:t>Used in PLC and HMI for Duty 2 Pump Status</w:t>
            </w:r>
          </w:p>
        </w:tc>
      </w:tr>
      <w:tr w:rsidR="00EA42A9" w:rsidRPr="005743B9" w14:paraId="31A7CC19" w14:textId="77777777" w:rsidTr="005743B9">
        <w:tc>
          <w:tcPr>
            <w:tcW w:w="2564" w:type="dxa"/>
            <w:shd w:val="clear" w:color="auto" w:fill="auto"/>
          </w:tcPr>
          <w:p w14:paraId="6FEC2A25" w14:textId="77777777" w:rsidR="00EA42A9" w:rsidRPr="005743B9" w:rsidRDefault="00EA42A9" w:rsidP="005743B9">
            <w:pPr>
              <w:spacing w:after="0" w:line="240" w:lineRule="auto"/>
            </w:pPr>
            <w:r w:rsidRPr="005743B9">
              <w:t>PB_SU</w:t>
            </w:r>
          </w:p>
        </w:tc>
        <w:tc>
          <w:tcPr>
            <w:tcW w:w="2651" w:type="dxa"/>
            <w:shd w:val="clear" w:color="auto" w:fill="auto"/>
          </w:tcPr>
          <w:p w14:paraId="5219B8B3" w14:textId="77777777" w:rsidR="00EA42A9" w:rsidRPr="005743B9" w:rsidRDefault="00EA42A9" w:rsidP="005743B9">
            <w:pPr>
              <w:spacing w:after="0" w:line="240" w:lineRule="auto"/>
            </w:pPr>
            <w:r w:rsidRPr="005743B9">
              <w:t>BOOL</w:t>
            </w:r>
          </w:p>
        </w:tc>
        <w:tc>
          <w:tcPr>
            <w:tcW w:w="2395" w:type="dxa"/>
            <w:shd w:val="clear" w:color="auto" w:fill="auto"/>
          </w:tcPr>
          <w:p w14:paraId="3FCF98CC" w14:textId="77777777" w:rsidR="00EA42A9" w:rsidRPr="005743B9" w:rsidRDefault="00EA42A9" w:rsidP="005743B9">
            <w:pPr>
              <w:spacing w:after="0" w:line="240" w:lineRule="auto"/>
            </w:pPr>
            <w:r w:rsidRPr="005743B9">
              <w:t>ACP Setpoint Updates PB</w:t>
            </w:r>
          </w:p>
        </w:tc>
        <w:tc>
          <w:tcPr>
            <w:tcW w:w="2848" w:type="dxa"/>
            <w:shd w:val="clear" w:color="auto" w:fill="auto"/>
          </w:tcPr>
          <w:p w14:paraId="1A25A7EC" w14:textId="77777777" w:rsidR="00EA42A9" w:rsidRPr="005743B9" w:rsidRDefault="00EA42A9" w:rsidP="005743B9">
            <w:pPr>
              <w:spacing w:after="0" w:line="240" w:lineRule="auto"/>
            </w:pPr>
            <w:r w:rsidRPr="005743B9">
              <w:t>Used on HMI</w:t>
            </w:r>
          </w:p>
        </w:tc>
      </w:tr>
      <w:tr w:rsidR="00EA42A9" w:rsidRPr="005743B9" w14:paraId="1B40432A" w14:textId="77777777" w:rsidTr="005743B9">
        <w:tc>
          <w:tcPr>
            <w:tcW w:w="2564" w:type="dxa"/>
            <w:shd w:val="clear" w:color="auto" w:fill="auto"/>
          </w:tcPr>
          <w:p w14:paraId="0D4D99E0" w14:textId="77777777" w:rsidR="00EA42A9" w:rsidRPr="005743B9" w:rsidRDefault="00EA42A9" w:rsidP="005743B9">
            <w:pPr>
              <w:spacing w:after="0" w:line="240" w:lineRule="auto"/>
            </w:pPr>
            <w:r w:rsidRPr="005743B9">
              <w:t>DI_EE</w:t>
            </w:r>
          </w:p>
        </w:tc>
        <w:tc>
          <w:tcPr>
            <w:tcW w:w="2651" w:type="dxa"/>
            <w:shd w:val="clear" w:color="auto" w:fill="auto"/>
          </w:tcPr>
          <w:p w14:paraId="7514E217" w14:textId="77777777" w:rsidR="00EA42A9" w:rsidRPr="005743B9" w:rsidRDefault="00EA42A9" w:rsidP="005743B9">
            <w:pPr>
              <w:spacing w:after="0" w:line="240" w:lineRule="auto"/>
            </w:pPr>
            <w:r w:rsidRPr="005743B9">
              <w:t>BOOL</w:t>
            </w:r>
          </w:p>
        </w:tc>
        <w:tc>
          <w:tcPr>
            <w:tcW w:w="2395" w:type="dxa"/>
            <w:shd w:val="clear" w:color="auto" w:fill="auto"/>
          </w:tcPr>
          <w:p w14:paraId="3D3283A4" w14:textId="77777777" w:rsidR="00EA42A9" w:rsidRPr="005743B9" w:rsidRDefault="00EA42A9" w:rsidP="005743B9">
            <w:pPr>
              <w:spacing w:after="0" w:line="240" w:lineRule="auto"/>
            </w:pPr>
            <w:r w:rsidRPr="005743B9">
              <w:t>ACP Setpoint Entry Error</w:t>
            </w:r>
          </w:p>
        </w:tc>
        <w:tc>
          <w:tcPr>
            <w:tcW w:w="2848" w:type="dxa"/>
            <w:shd w:val="clear" w:color="auto" w:fill="auto"/>
          </w:tcPr>
          <w:p w14:paraId="55F10B03" w14:textId="77777777" w:rsidR="00EA42A9" w:rsidRPr="005743B9" w:rsidRDefault="00EA42A9" w:rsidP="005743B9">
            <w:pPr>
              <w:spacing w:after="0" w:line="240" w:lineRule="auto"/>
            </w:pPr>
            <w:r w:rsidRPr="005743B9">
              <w:t>Used on HMI</w:t>
            </w:r>
          </w:p>
        </w:tc>
      </w:tr>
      <w:tr w:rsidR="00EA42A9" w:rsidRPr="005743B9" w14:paraId="42AC744A" w14:textId="77777777" w:rsidTr="005743B9">
        <w:tc>
          <w:tcPr>
            <w:tcW w:w="2564" w:type="dxa"/>
            <w:shd w:val="clear" w:color="auto" w:fill="auto"/>
          </w:tcPr>
          <w:p w14:paraId="0B5D6A44" w14:textId="77777777" w:rsidR="00EA42A9" w:rsidRPr="005743B9" w:rsidRDefault="00EA42A9" w:rsidP="005743B9">
            <w:pPr>
              <w:spacing w:after="0" w:line="240" w:lineRule="auto"/>
            </w:pPr>
            <w:r w:rsidRPr="005743B9">
              <w:t>PB_AU</w:t>
            </w:r>
          </w:p>
        </w:tc>
        <w:tc>
          <w:tcPr>
            <w:tcW w:w="2651" w:type="dxa"/>
            <w:shd w:val="clear" w:color="auto" w:fill="auto"/>
          </w:tcPr>
          <w:p w14:paraId="19C27B89" w14:textId="77777777" w:rsidR="00EA42A9" w:rsidRPr="005743B9" w:rsidRDefault="00EA42A9" w:rsidP="005743B9">
            <w:pPr>
              <w:spacing w:after="0" w:line="240" w:lineRule="auto"/>
            </w:pPr>
            <w:r w:rsidRPr="005743B9">
              <w:t>BOOL</w:t>
            </w:r>
          </w:p>
        </w:tc>
        <w:tc>
          <w:tcPr>
            <w:tcW w:w="2395" w:type="dxa"/>
            <w:shd w:val="clear" w:color="auto" w:fill="auto"/>
          </w:tcPr>
          <w:p w14:paraId="5509FF86" w14:textId="77777777" w:rsidR="00EA42A9" w:rsidRPr="005743B9" w:rsidRDefault="00EA42A9" w:rsidP="005743B9">
            <w:pPr>
              <w:spacing w:after="0" w:line="240" w:lineRule="auto"/>
            </w:pPr>
            <w:r w:rsidRPr="005743B9">
              <w:t>Duty Pump Assignment Update PB</w:t>
            </w:r>
          </w:p>
        </w:tc>
        <w:tc>
          <w:tcPr>
            <w:tcW w:w="2848" w:type="dxa"/>
            <w:shd w:val="clear" w:color="auto" w:fill="auto"/>
          </w:tcPr>
          <w:p w14:paraId="7B9C9FD4" w14:textId="77777777" w:rsidR="00EA42A9" w:rsidRPr="005743B9" w:rsidRDefault="00EA42A9" w:rsidP="005743B9">
            <w:pPr>
              <w:spacing w:after="0" w:line="240" w:lineRule="auto"/>
            </w:pPr>
            <w:r w:rsidRPr="005743B9">
              <w:t>Used on HMI</w:t>
            </w:r>
          </w:p>
        </w:tc>
      </w:tr>
      <w:tr w:rsidR="00EA42A9" w:rsidRPr="005743B9" w14:paraId="658E831A" w14:textId="77777777" w:rsidTr="005743B9">
        <w:tc>
          <w:tcPr>
            <w:tcW w:w="2564" w:type="dxa"/>
            <w:shd w:val="clear" w:color="auto" w:fill="auto"/>
          </w:tcPr>
          <w:p w14:paraId="6CF6007D" w14:textId="77777777" w:rsidR="00EA42A9" w:rsidRPr="005743B9" w:rsidRDefault="00EA42A9" w:rsidP="005743B9">
            <w:pPr>
              <w:spacing w:after="0" w:line="240" w:lineRule="auto"/>
            </w:pPr>
            <w:r w:rsidRPr="005743B9">
              <w:t>DI_UE</w:t>
            </w:r>
          </w:p>
        </w:tc>
        <w:tc>
          <w:tcPr>
            <w:tcW w:w="2651" w:type="dxa"/>
            <w:shd w:val="clear" w:color="auto" w:fill="auto"/>
          </w:tcPr>
          <w:p w14:paraId="347DB1CC" w14:textId="77777777" w:rsidR="00EA42A9" w:rsidRPr="005743B9" w:rsidRDefault="00EA42A9" w:rsidP="005743B9">
            <w:pPr>
              <w:spacing w:after="0" w:line="240" w:lineRule="auto"/>
            </w:pPr>
            <w:r w:rsidRPr="005743B9">
              <w:t>BOOL</w:t>
            </w:r>
          </w:p>
        </w:tc>
        <w:tc>
          <w:tcPr>
            <w:tcW w:w="2395" w:type="dxa"/>
            <w:shd w:val="clear" w:color="auto" w:fill="auto"/>
          </w:tcPr>
          <w:p w14:paraId="551AB8A6" w14:textId="77777777" w:rsidR="00EA42A9" w:rsidRPr="005743B9" w:rsidRDefault="00EA42A9" w:rsidP="005743B9">
            <w:pPr>
              <w:spacing w:after="0" w:line="240" w:lineRule="auto"/>
            </w:pPr>
            <w:r w:rsidRPr="005743B9">
              <w:t>Duty Pump Assignment Update Error</w:t>
            </w:r>
          </w:p>
        </w:tc>
        <w:tc>
          <w:tcPr>
            <w:tcW w:w="2848" w:type="dxa"/>
            <w:shd w:val="clear" w:color="auto" w:fill="auto"/>
          </w:tcPr>
          <w:p w14:paraId="7D2A9477" w14:textId="77777777" w:rsidR="00EA42A9" w:rsidRPr="005743B9" w:rsidRDefault="00EA42A9" w:rsidP="005743B9">
            <w:pPr>
              <w:spacing w:after="0" w:line="240" w:lineRule="auto"/>
            </w:pPr>
            <w:r w:rsidRPr="005743B9">
              <w:t>Used on HMI</w:t>
            </w:r>
          </w:p>
        </w:tc>
      </w:tr>
      <w:tr w:rsidR="00EA42A9" w:rsidRPr="005743B9" w14:paraId="53167A2A" w14:textId="77777777" w:rsidTr="005743B9">
        <w:tc>
          <w:tcPr>
            <w:tcW w:w="2564" w:type="dxa"/>
            <w:shd w:val="clear" w:color="auto" w:fill="auto"/>
          </w:tcPr>
          <w:p w14:paraId="27486F9D" w14:textId="77777777" w:rsidR="00EA42A9" w:rsidRPr="005743B9" w:rsidRDefault="00EA42A9" w:rsidP="005743B9">
            <w:pPr>
              <w:spacing w:after="0" w:line="240" w:lineRule="auto"/>
            </w:pPr>
            <w:r w:rsidRPr="005743B9">
              <w:lastRenderedPageBreak/>
              <w:t>AO_EN</w:t>
            </w:r>
          </w:p>
        </w:tc>
        <w:tc>
          <w:tcPr>
            <w:tcW w:w="2651" w:type="dxa"/>
            <w:shd w:val="clear" w:color="auto" w:fill="auto"/>
          </w:tcPr>
          <w:p w14:paraId="20EE947B" w14:textId="77777777" w:rsidR="00EA42A9" w:rsidRPr="005743B9" w:rsidRDefault="00EA42A9" w:rsidP="005743B9">
            <w:pPr>
              <w:spacing w:after="0" w:line="240" w:lineRule="auto"/>
            </w:pPr>
            <w:r w:rsidRPr="005743B9">
              <w:t>DINT</w:t>
            </w:r>
          </w:p>
        </w:tc>
        <w:tc>
          <w:tcPr>
            <w:tcW w:w="2395" w:type="dxa"/>
            <w:shd w:val="clear" w:color="auto" w:fill="auto"/>
          </w:tcPr>
          <w:p w14:paraId="7BC3003B" w14:textId="77777777" w:rsidR="00EA42A9" w:rsidRPr="005743B9" w:rsidRDefault="00EA42A9" w:rsidP="005743B9">
            <w:pPr>
              <w:spacing w:after="0" w:line="240" w:lineRule="auto"/>
            </w:pPr>
            <w:r w:rsidRPr="005743B9">
              <w:t>Duty Alternation Mode Selection</w:t>
            </w:r>
          </w:p>
        </w:tc>
        <w:tc>
          <w:tcPr>
            <w:tcW w:w="2848" w:type="dxa"/>
            <w:shd w:val="clear" w:color="auto" w:fill="auto"/>
          </w:tcPr>
          <w:p w14:paraId="02ECD791" w14:textId="77777777" w:rsidR="00EA42A9" w:rsidRPr="005743B9" w:rsidRDefault="00EA42A9" w:rsidP="005743B9">
            <w:pPr>
              <w:spacing w:after="0" w:line="240" w:lineRule="auto"/>
            </w:pPr>
            <w:r w:rsidRPr="005743B9">
              <w:t>Used on HMI</w:t>
            </w:r>
          </w:p>
        </w:tc>
      </w:tr>
      <w:tr w:rsidR="00EA42A9" w:rsidRPr="005743B9" w14:paraId="5A137B12" w14:textId="77777777" w:rsidTr="005743B9">
        <w:tc>
          <w:tcPr>
            <w:tcW w:w="2564" w:type="dxa"/>
            <w:shd w:val="clear" w:color="auto" w:fill="auto"/>
          </w:tcPr>
          <w:p w14:paraId="205988B6" w14:textId="77777777" w:rsidR="00EA42A9" w:rsidRPr="005743B9" w:rsidRDefault="00EA42A9" w:rsidP="005743B9">
            <w:pPr>
              <w:spacing w:after="0" w:line="240" w:lineRule="auto"/>
            </w:pPr>
            <w:r w:rsidRPr="005743B9">
              <w:t>AO_</w:t>
            </w:r>
            <w:r w:rsidR="004B05A7" w:rsidRPr="005743B9">
              <w:t>DY</w:t>
            </w:r>
          </w:p>
        </w:tc>
        <w:tc>
          <w:tcPr>
            <w:tcW w:w="2651" w:type="dxa"/>
            <w:shd w:val="clear" w:color="auto" w:fill="auto"/>
          </w:tcPr>
          <w:p w14:paraId="25DE645E" w14:textId="77777777" w:rsidR="00EA42A9" w:rsidRPr="005743B9" w:rsidRDefault="00EA42A9" w:rsidP="005743B9">
            <w:pPr>
              <w:spacing w:after="0" w:line="240" w:lineRule="auto"/>
            </w:pPr>
            <w:r w:rsidRPr="005743B9">
              <w:t>DINT</w:t>
            </w:r>
          </w:p>
        </w:tc>
        <w:tc>
          <w:tcPr>
            <w:tcW w:w="2395" w:type="dxa"/>
            <w:shd w:val="clear" w:color="auto" w:fill="auto"/>
          </w:tcPr>
          <w:p w14:paraId="5FBD311B" w14:textId="77777777" w:rsidR="00EA42A9" w:rsidRPr="005743B9" w:rsidRDefault="00EA42A9" w:rsidP="005743B9">
            <w:pPr>
              <w:spacing w:after="0" w:line="240" w:lineRule="auto"/>
            </w:pPr>
            <w:r w:rsidRPr="005743B9">
              <w:t>Duty Alternation Number of Days Setpoint</w:t>
            </w:r>
          </w:p>
        </w:tc>
        <w:tc>
          <w:tcPr>
            <w:tcW w:w="2848" w:type="dxa"/>
            <w:shd w:val="clear" w:color="auto" w:fill="auto"/>
          </w:tcPr>
          <w:p w14:paraId="7811B32B" w14:textId="77777777" w:rsidR="00EA42A9" w:rsidRPr="005743B9" w:rsidRDefault="00EA42A9" w:rsidP="005743B9">
            <w:pPr>
              <w:spacing w:after="0" w:line="240" w:lineRule="auto"/>
            </w:pPr>
            <w:r w:rsidRPr="005743B9">
              <w:t>Used on HMI</w:t>
            </w:r>
          </w:p>
        </w:tc>
      </w:tr>
      <w:tr w:rsidR="00EA42A9" w:rsidRPr="005743B9" w14:paraId="432472E8" w14:textId="77777777" w:rsidTr="005743B9">
        <w:tc>
          <w:tcPr>
            <w:tcW w:w="2564" w:type="dxa"/>
            <w:shd w:val="clear" w:color="auto" w:fill="auto"/>
          </w:tcPr>
          <w:p w14:paraId="38654485" w14:textId="77777777" w:rsidR="00EA42A9" w:rsidRPr="005743B9" w:rsidRDefault="00EA42A9" w:rsidP="005743B9">
            <w:pPr>
              <w:spacing w:after="0" w:line="240" w:lineRule="auto"/>
            </w:pPr>
            <w:r w:rsidRPr="005743B9">
              <w:t>AO_HS</w:t>
            </w:r>
          </w:p>
        </w:tc>
        <w:tc>
          <w:tcPr>
            <w:tcW w:w="2651" w:type="dxa"/>
            <w:shd w:val="clear" w:color="auto" w:fill="auto"/>
          </w:tcPr>
          <w:p w14:paraId="20027A22" w14:textId="77777777" w:rsidR="00EA42A9" w:rsidRPr="005743B9" w:rsidRDefault="00EA42A9" w:rsidP="005743B9">
            <w:pPr>
              <w:spacing w:after="0" w:line="240" w:lineRule="auto"/>
            </w:pPr>
            <w:r w:rsidRPr="005743B9">
              <w:t>DINT</w:t>
            </w:r>
          </w:p>
        </w:tc>
        <w:tc>
          <w:tcPr>
            <w:tcW w:w="2395" w:type="dxa"/>
            <w:shd w:val="clear" w:color="auto" w:fill="auto"/>
          </w:tcPr>
          <w:p w14:paraId="1A143FB3" w14:textId="77777777" w:rsidR="00EA42A9" w:rsidRPr="005743B9" w:rsidRDefault="00EA42A9" w:rsidP="005743B9">
            <w:pPr>
              <w:spacing w:after="0" w:line="240" w:lineRule="auto"/>
            </w:pPr>
            <w:r w:rsidRPr="005743B9">
              <w:t>Daily Interval Rotation Hour Setpoint</w:t>
            </w:r>
          </w:p>
        </w:tc>
        <w:tc>
          <w:tcPr>
            <w:tcW w:w="2848" w:type="dxa"/>
            <w:shd w:val="clear" w:color="auto" w:fill="auto"/>
          </w:tcPr>
          <w:p w14:paraId="15DC653C" w14:textId="77777777" w:rsidR="00EA42A9" w:rsidRPr="005743B9" w:rsidRDefault="00EA42A9" w:rsidP="005743B9">
            <w:pPr>
              <w:spacing w:after="0" w:line="240" w:lineRule="auto"/>
            </w:pPr>
            <w:r w:rsidRPr="005743B9">
              <w:t>Used on HMI</w:t>
            </w:r>
          </w:p>
        </w:tc>
      </w:tr>
      <w:tr w:rsidR="00EA42A9" w:rsidRPr="005743B9" w14:paraId="18785D0B" w14:textId="77777777" w:rsidTr="005743B9">
        <w:tc>
          <w:tcPr>
            <w:tcW w:w="2564" w:type="dxa"/>
            <w:shd w:val="clear" w:color="auto" w:fill="auto"/>
          </w:tcPr>
          <w:p w14:paraId="68590C64" w14:textId="77777777" w:rsidR="00EA42A9" w:rsidRPr="005743B9" w:rsidRDefault="00EA42A9" w:rsidP="005743B9">
            <w:pPr>
              <w:spacing w:after="0" w:line="240" w:lineRule="auto"/>
            </w:pPr>
            <w:r w:rsidRPr="005743B9">
              <w:t>AO_MS</w:t>
            </w:r>
          </w:p>
        </w:tc>
        <w:tc>
          <w:tcPr>
            <w:tcW w:w="2651" w:type="dxa"/>
            <w:shd w:val="clear" w:color="auto" w:fill="auto"/>
          </w:tcPr>
          <w:p w14:paraId="3B3D3790" w14:textId="77777777" w:rsidR="00EA42A9" w:rsidRPr="005743B9" w:rsidRDefault="00EA42A9" w:rsidP="005743B9">
            <w:pPr>
              <w:spacing w:after="0" w:line="240" w:lineRule="auto"/>
            </w:pPr>
            <w:r w:rsidRPr="005743B9">
              <w:t>DINT</w:t>
            </w:r>
          </w:p>
        </w:tc>
        <w:tc>
          <w:tcPr>
            <w:tcW w:w="2395" w:type="dxa"/>
            <w:shd w:val="clear" w:color="auto" w:fill="auto"/>
          </w:tcPr>
          <w:p w14:paraId="368963FB" w14:textId="77777777" w:rsidR="00EA42A9" w:rsidRPr="005743B9" w:rsidRDefault="00EA42A9" w:rsidP="005743B9">
            <w:pPr>
              <w:spacing w:after="0" w:line="240" w:lineRule="auto"/>
            </w:pPr>
            <w:r w:rsidRPr="005743B9">
              <w:t>Daily Interval Rotation Minute Setpoint</w:t>
            </w:r>
          </w:p>
        </w:tc>
        <w:tc>
          <w:tcPr>
            <w:tcW w:w="2848" w:type="dxa"/>
            <w:shd w:val="clear" w:color="auto" w:fill="auto"/>
          </w:tcPr>
          <w:p w14:paraId="4FCD77C3" w14:textId="77777777" w:rsidR="00EA42A9" w:rsidRPr="005743B9" w:rsidRDefault="00EA42A9" w:rsidP="005743B9">
            <w:pPr>
              <w:spacing w:after="0" w:line="240" w:lineRule="auto"/>
            </w:pPr>
            <w:r w:rsidRPr="005743B9">
              <w:t>Used on HMI</w:t>
            </w:r>
          </w:p>
        </w:tc>
      </w:tr>
      <w:tr w:rsidR="00EA42A9" w:rsidRPr="005743B9" w14:paraId="51EF3AE9" w14:textId="77777777" w:rsidTr="005743B9">
        <w:tc>
          <w:tcPr>
            <w:tcW w:w="2564" w:type="dxa"/>
            <w:shd w:val="clear" w:color="auto" w:fill="auto"/>
          </w:tcPr>
          <w:p w14:paraId="5C96235F" w14:textId="77777777" w:rsidR="00EA42A9" w:rsidRPr="005743B9" w:rsidRDefault="00EA42A9" w:rsidP="005743B9">
            <w:pPr>
              <w:spacing w:after="0" w:line="240" w:lineRule="auto"/>
            </w:pPr>
            <w:r w:rsidRPr="005743B9">
              <w:t>AI_TY</w:t>
            </w:r>
          </w:p>
        </w:tc>
        <w:tc>
          <w:tcPr>
            <w:tcW w:w="2651" w:type="dxa"/>
            <w:shd w:val="clear" w:color="auto" w:fill="auto"/>
          </w:tcPr>
          <w:p w14:paraId="06D7CC15" w14:textId="77777777" w:rsidR="00EA42A9" w:rsidRPr="005743B9" w:rsidRDefault="00EA42A9" w:rsidP="005743B9">
            <w:pPr>
              <w:spacing w:after="0" w:line="240" w:lineRule="auto"/>
            </w:pPr>
            <w:r w:rsidRPr="005743B9">
              <w:t>DINT</w:t>
            </w:r>
          </w:p>
        </w:tc>
        <w:tc>
          <w:tcPr>
            <w:tcW w:w="2395" w:type="dxa"/>
            <w:shd w:val="clear" w:color="auto" w:fill="auto"/>
          </w:tcPr>
          <w:p w14:paraId="1FBCE991" w14:textId="77777777" w:rsidR="00EA42A9" w:rsidRPr="005743B9" w:rsidRDefault="00EA42A9" w:rsidP="005743B9">
            <w:pPr>
              <w:spacing w:after="0" w:line="240" w:lineRule="auto"/>
            </w:pPr>
            <w:r w:rsidRPr="005743B9">
              <w:t>Daily Rotation Number of Days Remaining Setpoint</w:t>
            </w:r>
          </w:p>
        </w:tc>
        <w:tc>
          <w:tcPr>
            <w:tcW w:w="2848" w:type="dxa"/>
            <w:shd w:val="clear" w:color="auto" w:fill="auto"/>
          </w:tcPr>
          <w:p w14:paraId="2D593266" w14:textId="77777777" w:rsidR="00EA42A9" w:rsidRPr="005743B9" w:rsidRDefault="00EA42A9" w:rsidP="005743B9">
            <w:pPr>
              <w:spacing w:after="0" w:line="240" w:lineRule="auto"/>
            </w:pPr>
            <w:r w:rsidRPr="005743B9">
              <w:t>Used on HMI</w:t>
            </w:r>
          </w:p>
        </w:tc>
      </w:tr>
      <w:tr w:rsidR="00EA42A9" w:rsidRPr="005743B9" w14:paraId="7D259776" w14:textId="77777777" w:rsidTr="005743B9">
        <w:tc>
          <w:tcPr>
            <w:tcW w:w="2564" w:type="dxa"/>
            <w:shd w:val="clear" w:color="auto" w:fill="auto"/>
          </w:tcPr>
          <w:p w14:paraId="61B3DDE6" w14:textId="77777777" w:rsidR="00EA42A9" w:rsidRPr="005743B9" w:rsidRDefault="00EA42A9" w:rsidP="005743B9">
            <w:pPr>
              <w:spacing w:after="0" w:line="240" w:lineRule="auto"/>
            </w:pPr>
            <w:r w:rsidRPr="005743B9">
              <w:t>AO_AI</w:t>
            </w:r>
          </w:p>
        </w:tc>
        <w:tc>
          <w:tcPr>
            <w:tcW w:w="2651" w:type="dxa"/>
            <w:shd w:val="clear" w:color="auto" w:fill="auto"/>
          </w:tcPr>
          <w:p w14:paraId="4C54B7EA" w14:textId="77777777" w:rsidR="00EA42A9" w:rsidRPr="005743B9" w:rsidRDefault="00EA42A9" w:rsidP="005743B9">
            <w:pPr>
              <w:spacing w:after="0" w:line="240" w:lineRule="auto"/>
            </w:pPr>
            <w:r w:rsidRPr="005743B9">
              <w:t>DINT</w:t>
            </w:r>
          </w:p>
        </w:tc>
        <w:tc>
          <w:tcPr>
            <w:tcW w:w="2395" w:type="dxa"/>
            <w:shd w:val="clear" w:color="auto" w:fill="auto"/>
          </w:tcPr>
          <w:p w14:paraId="69207368" w14:textId="77777777" w:rsidR="00EA42A9" w:rsidRPr="005743B9" w:rsidRDefault="00EA42A9" w:rsidP="005743B9">
            <w:pPr>
              <w:spacing w:after="0" w:line="240" w:lineRule="auto"/>
            </w:pPr>
            <w:r w:rsidRPr="005743B9">
              <w:t>Hourly Rotation Hour Interval Setpoint</w:t>
            </w:r>
          </w:p>
        </w:tc>
        <w:tc>
          <w:tcPr>
            <w:tcW w:w="2848" w:type="dxa"/>
            <w:shd w:val="clear" w:color="auto" w:fill="auto"/>
          </w:tcPr>
          <w:p w14:paraId="1CF85019" w14:textId="77777777" w:rsidR="00EA42A9" w:rsidRPr="005743B9" w:rsidRDefault="00EA42A9" w:rsidP="005743B9">
            <w:pPr>
              <w:spacing w:after="0" w:line="240" w:lineRule="auto"/>
            </w:pPr>
            <w:r w:rsidRPr="005743B9">
              <w:t>Used on HMI</w:t>
            </w:r>
          </w:p>
        </w:tc>
      </w:tr>
      <w:tr w:rsidR="00EA42A9" w:rsidRPr="005743B9" w14:paraId="3BE81291" w14:textId="77777777" w:rsidTr="005743B9">
        <w:tc>
          <w:tcPr>
            <w:tcW w:w="2564" w:type="dxa"/>
            <w:shd w:val="clear" w:color="auto" w:fill="auto"/>
          </w:tcPr>
          <w:p w14:paraId="2630758B" w14:textId="77777777" w:rsidR="00EA42A9" w:rsidRPr="005743B9" w:rsidRDefault="00EA42A9" w:rsidP="005743B9">
            <w:pPr>
              <w:spacing w:after="0" w:line="240" w:lineRule="auto"/>
            </w:pPr>
            <w:r w:rsidRPr="005743B9">
              <w:t>AI_CV</w:t>
            </w:r>
          </w:p>
        </w:tc>
        <w:tc>
          <w:tcPr>
            <w:tcW w:w="2651" w:type="dxa"/>
            <w:shd w:val="clear" w:color="auto" w:fill="auto"/>
          </w:tcPr>
          <w:p w14:paraId="2C1A09B9" w14:textId="77777777" w:rsidR="00EA42A9" w:rsidRPr="005743B9" w:rsidRDefault="00090CFA" w:rsidP="005743B9">
            <w:pPr>
              <w:spacing w:after="0" w:line="240" w:lineRule="auto"/>
            </w:pPr>
            <w:r w:rsidRPr="005743B9">
              <w:t>REAL</w:t>
            </w:r>
          </w:p>
        </w:tc>
        <w:tc>
          <w:tcPr>
            <w:tcW w:w="2395" w:type="dxa"/>
            <w:shd w:val="clear" w:color="auto" w:fill="auto"/>
          </w:tcPr>
          <w:p w14:paraId="7DF3C8D5" w14:textId="77777777" w:rsidR="00EA42A9" w:rsidRPr="005743B9" w:rsidRDefault="00090CFA" w:rsidP="005743B9">
            <w:pPr>
              <w:spacing w:after="0" w:line="240" w:lineRule="auto"/>
            </w:pPr>
            <w:r w:rsidRPr="005743B9">
              <w:t>Speed Setpoint Feedback</w:t>
            </w:r>
          </w:p>
        </w:tc>
        <w:tc>
          <w:tcPr>
            <w:tcW w:w="2848" w:type="dxa"/>
            <w:shd w:val="clear" w:color="auto" w:fill="auto"/>
          </w:tcPr>
          <w:p w14:paraId="0C6C904A" w14:textId="77777777" w:rsidR="00EA42A9" w:rsidRPr="005743B9" w:rsidRDefault="00090CFA" w:rsidP="005743B9">
            <w:pPr>
              <w:spacing w:after="0" w:line="240" w:lineRule="auto"/>
            </w:pPr>
            <w:r w:rsidRPr="005743B9">
              <w:t>Used on HMI</w:t>
            </w:r>
          </w:p>
        </w:tc>
      </w:tr>
      <w:tr w:rsidR="00090CFA" w:rsidRPr="005743B9" w14:paraId="2394BDE9" w14:textId="77777777" w:rsidTr="005743B9">
        <w:tc>
          <w:tcPr>
            <w:tcW w:w="2564" w:type="dxa"/>
            <w:shd w:val="clear" w:color="auto" w:fill="auto"/>
          </w:tcPr>
          <w:p w14:paraId="511D1A8B" w14:textId="77777777" w:rsidR="00090CFA" w:rsidRPr="005743B9" w:rsidRDefault="00090CFA" w:rsidP="005743B9">
            <w:pPr>
              <w:spacing w:after="0" w:line="240" w:lineRule="auto"/>
            </w:pPr>
            <w:r w:rsidRPr="005743B9">
              <w:t>AI_EU</w:t>
            </w:r>
          </w:p>
        </w:tc>
        <w:tc>
          <w:tcPr>
            <w:tcW w:w="2651" w:type="dxa"/>
            <w:shd w:val="clear" w:color="auto" w:fill="auto"/>
          </w:tcPr>
          <w:p w14:paraId="6490267A" w14:textId="77777777" w:rsidR="00090CFA" w:rsidRPr="005743B9" w:rsidRDefault="00090CFA" w:rsidP="005743B9">
            <w:pPr>
              <w:spacing w:after="0" w:line="240" w:lineRule="auto"/>
            </w:pPr>
            <w:r w:rsidRPr="005743B9">
              <w:t>REAL</w:t>
            </w:r>
          </w:p>
        </w:tc>
        <w:tc>
          <w:tcPr>
            <w:tcW w:w="2395" w:type="dxa"/>
            <w:shd w:val="clear" w:color="auto" w:fill="auto"/>
          </w:tcPr>
          <w:p w14:paraId="09210A50" w14:textId="77777777" w:rsidR="00090CFA" w:rsidRPr="005743B9" w:rsidRDefault="00090CFA" w:rsidP="005743B9">
            <w:pPr>
              <w:spacing w:after="0" w:line="240" w:lineRule="auto"/>
            </w:pPr>
            <w:r w:rsidRPr="005743B9">
              <w:t>Span between start of duty pump 1 and duty pump 2</w:t>
            </w:r>
          </w:p>
        </w:tc>
        <w:tc>
          <w:tcPr>
            <w:tcW w:w="2848" w:type="dxa"/>
            <w:shd w:val="clear" w:color="auto" w:fill="auto"/>
          </w:tcPr>
          <w:p w14:paraId="5395596E" w14:textId="77777777" w:rsidR="00090CFA" w:rsidRPr="005743B9" w:rsidRDefault="00090CFA" w:rsidP="005743B9">
            <w:pPr>
              <w:spacing w:after="0" w:line="240" w:lineRule="auto"/>
            </w:pPr>
            <w:r w:rsidRPr="005743B9">
              <w:t>Used on HMI</w:t>
            </w:r>
          </w:p>
        </w:tc>
      </w:tr>
    </w:tbl>
    <w:p w14:paraId="1C464B2B" w14:textId="77777777" w:rsidR="00EA42A9" w:rsidRDefault="00EA42A9" w:rsidP="00EA42A9"/>
    <w:p w14:paraId="4FBE7AF3" w14:textId="77777777" w:rsidR="00090CFA" w:rsidRDefault="00090CFA" w:rsidP="00EA42A9">
      <w:r>
        <w:t>The following table describes the PRC_Duty UDT.</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090CFA" w:rsidRPr="005743B9" w14:paraId="25F4B29E" w14:textId="77777777" w:rsidTr="005743B9">
        <w:trPr>
          <w:tblHeader/>
        </w:trPr>
        <w:tc>
          <w:tcPr>
            <w:tcW w:w="2564" w:type="dxa"/>
            <w:shd w:val="clear" w:color="auto" w:fill="auto"/>
          </w:tcPr>
          <w:p w14:paraId="597F9D4F" w14:textId="77777777" w:rsidR="00090CFA" w:rsidRPr="005743B9" w:rsidRDefault="00090CFA" w:rsidP="005743B9">
            <w:pPr>
              <w:spacing w:after="0" w:line="240" w:lineRule="auto"/>
              <w:rPr>
                <w:b/>
              </w:rPr>
            </w:pPr>
            <w:r w:rsidRPr="005743B9">
              <w:rPr>
                <w:b/>
              </w:rPr>
              <w:t>UDT Member</w:t>
            </w:r>
          </w:p>
        </w:tc>
        <w:tc>
          <w:tcPr>
            <w:tcW w:w="2651" w:type="dxa"/>
            <w:shd w:val="clear" w:color="auto" w:fill="auto"/>
          </w:tcPr>
          <w:p w14:paraId="0FC2C229" w14:textId="77777777" w:rsidR="00090CFA" w:rsidRPr="005743B9" w:rsidRDefault="00090CFA" w:rsidP="005743B9">
            <w:pPr>
              <w:spacing w:after="0" w:line="240" w:lineRule="auto"/>
              <w:rPr>
                <w:b/>
              </w:rPr>
            </w:pPr>
            <w:r w:rsidRPr="005743B9">
              <w:rPr>
                <w:b/>
              </w:rPr>
              <w:t>Datatype</w:t>
            </w:r>
          </w:p>
        </w:tc>
        <w:tc>
          <w:tcPr>
            <w:tcW w:w="2395" w:type="dxa"/>
            <w:shd w:val="clear" w:color="auto" w:fill="auto"/>
          </w:tcPr>
          <w:p w14:paraId="3D9F45EF" w14:textId="77777777" w:rsidR="00090CFA" w:rsidRPr="005743B9" w:rsidRDefault="00090CFA" w:rsidP="005743B9">
            <w:pPr>
              <w:spacing w:after="0" w:line="240" w:lineRule="auto"/>
              <w:rPr>
                <w:b/>
              </w:rPr>
            </w:pPr>
            <w:r w:rsidRPr="005743B9">
              <w:rPr>
                <w:b/>
              </w:rPr>
              <w:t>Description</w:t>
            </w:r>
          </w:p>
        </w:tc>
        <w:tc>
          <w:tcPr>
            <w:tcW w:w="2848" w:type="dxa"/>
            <w:shd w:val="clear" w:color="auto" w:fill="auto"/>
          </w:tcPr>
          <w:p w14:paraId="224AADA7" w14:textId="77777777" w:rsidR="00090CFA" w:rsidRPr="005743B9" w:rsidRDefault="00090CFA" w:rsidP="005743B9">
            <w:pPr>
              <w:spacing w:after="0" w:line="240" w:lineRule="auto"/>
              <w:rPr>
                <w:b/>
              </w:rPr>
            </w:pPr>
            <w:r w:rsidRPr="005743B9">
              <w:rPr>
                <w:b/>
              </w:rPr>
              <w:t>Usage</w:t>
            </w:r>
          </w:p>
        </w:tc>
      </w:tr>
      <w:tr w:rsidR="00090CFA" w:rsidRPr="005743B9" w14:paraId="4CC31EF7" w14:textId="77777777" w:rsidTr="005743B9">
        <w:tc>
          <w:tcPr>
            <w:tcW w:w="2564" w:type="dxa"/>
            <w:shd w:val="clear" w:color="auto" w:fill="auto"/>
          </w:tcPr>
          <w:p w14:paraId="37750DCC" w14:textId="77777777" w:rsidR="00090CFA" w:rsidRPr="005743B9" w:rsidRDefault="00090CFA" w:rsidP="005743B9">
            <w:pPr>
              <w:spacing w:after="0" w:line="240" w:lineRule="auto"/>
            </w:pPr>
            <w:r w:rsidRPr="005743B9">
              <w:t>SCALE_CV</w:t>
            </w:r>
          </w:p>
        </w:tc>
        <w:tc>
          <w:tcPr>
            <w:tcW w:w="2651" w:type="dxa"/>
            <w:shd w:val="clear" w:color="auto" w:fill="auto"/>
          </w:tcPr>
          <w:p w14:paraId="209F2001" w14:textId="77777777" w:rsidR="00090CFA" w:rsidRPr="005743B9" w:rsidRDefault="00090CFA" w:rsidP="005743B9">
            <w:pPr>
              <w:spacing w:after="0" w:line="240" w:lineRule="auto"/>
            </w:pPr>
            <w:r w:rsidRPr="005743B9">
              <w:t>Scale_FBD_v</w:t>
            </w:r>
            <w:r w:rsidR="00F81DD6" w:rsidRPr="005743B9">
              <w:t>2</w:t>
            </w:r>
          </w:p>
        </w:tc>
        <w:tc>
          <w:tcPr>
            <w:tcW w:w="2395" w:type="dxa"/>
            <w:shd w:val="clear" w:color="auto" w:fill="auto"/>
          </w:tcPr>
          <w:p w14:paraId="139B987D" w14:textId="77777777" w:rsidR="00090CFA" w:rsidRPr="005743B9" w:rsidRDefault="00090CFA" w:rsidP="005743B9">
            <w:pPr>
              <w:spacing w:after="0" w:line="240" w:lineRule="auto"/>
            </w:pPr>
            <w:r w:rsidRPr="005743B9">
              <w:t>Speed Setpoint Calculation AOI</w:t>
            </w:r>
          </w:p>
        </w:tc>
        <w:tc>
          <w:tcPr>
            <w:tcW w:w="2848" w:type="dxa"/>
            <w:shd w:val="clear" w:color="auto" w:fill="auto"/>
          </w:tcPr>
          <w:p w14:paraId="5335A9E2" w14:textId="77777777" w:rsidR="00090CFA" w:rsidRPr="005743B9" w:rsidRDefault="00090CFA" w:rsidP="005743B9">
            <w:pPr>
              <w:spacing w:after="0" w:line="240" w:lineRule="auto"/>
            </w:pPr>
            <w:r w:rsidRPr="005743B9">
              <w:t>Used in Duty ACP AOI</w:t>
            </w:r>
          </w:p>
        </w:tc>
      </w:tr>
      <w:tr w:rsidR="00090CFA" w:rsidRPr="005743B9" w14:paraId="36D5CA98" w14:textId="77777777" w:rsidTr="005743B9">
        <w:tc>
          <w:tcPr>
            <w:tcW w:w="2564" w:type="dxa"/>
            <w:shd w:val="clear" w:color="auto" w:fill="auto"/>
          </w:tcPr>
          <w:p w14:paraId="7487B7BA" w14:textId="77777777" w:rsidR="00090CFA" w:rsidRPr="005743B9" w:rsidRDefault="00090CFA" w:rsidP="005743B9">
            <w:pPr>
              <w:spacing w:after="0" w:line="240" w:lineRule="auto"/>
            </w:pPr>
            <w:r w:rsidRPr="005743B9">
              <w:t>Auto</w:t>
            </w:r>
          </w:p>
        </w:tc>
        <w:tc>
          <w:tcPr>
            <w:tcW w:w="2651" w:type="dxa"/>
            <w:shd w:val="clear" w:color="auto" w:fill="auto"/>
          </w:tcPr>
          <w:p w14:paraId="15A05E26" w14:textId="77777777" w:rsidR="00090CFA" w:rsidRPr="005743B9" w:rsidRDefault="00090CFA" w:rsidP="005743B9">
            <w:pPr>
              <w:spacing w:after="0" w:line="240" w:lineRule="auto"/>
            </w:pPr>
            <w:r w:rsidRPr="005743B9">
              <w:t>BOOL</w:t>
            </w:r>
          </w:p>
        </w:tc>
        <w:tc>
          <w:tcPr>
            <w:tcW w:w="2395" w:type="dxa"/>
            <w:shd w:val="clear" w:color="auto" w:fill="auto"/>
          </w:tcPr>
          <w:p w14:paraId="444889C8" w14:textId="77777777" w:rsidR="00090CFA" w:rsidRPr="005743B9" w:rsidRDefault="00090CFA" w:rsidP="005743B9">
            <w:pPr>
              <w:spacing w:after="0" w:line="240" w:lineRule="auto"/>
            </w:pPr>
            <w:r w:rsidRPr="005743B9">
              <w:t>Duty Pump Auto Mode Status</w:t>
            </w:r>
          </w:p>
        </w:tc>
        <w:tc>
          <w:tcPr>
            <w:tcW w:w="2848" w:type="dxa"/>
            <w:shd w:val="clear" w:color="auto" w:fill="auto"/>
          </w:tcPr>
          <w:p w14:paraId="2DDA9D6B" w14:textId="77777777" w:rsidR="00090CFA" w:rsidRPr="005743B9" w:rsidRDefault="0006465D" w:rsidP="005743B9">
            <w:pPr>
              <w:spacing w:after="0" w:line="240" w:lineRule="auto"/>
            </w:pPr>
            <w:r w:rsidRPr="005743B9">
              <w:t>Used internally in Duty AOIs</w:t>
            </w:r>
          </w:p>
        </w:tc>
      </w:tr>
      <w:tr w:rsidR="00090CFA" w:rsidRPr="005743B9" w14:paraId="25A54FDA" w14:textId="77777777" w:rsidTr="005743B9">
        <w:tc>
          <w:tcPr>
            <w:tcW w:w="2564" w:type="dxa"/>
            <w:shd w:val="clear" w:color="auto" w:fill="auto"/>
          </w:tcPr>
          <w:p w14:paraId="42C9EFF4" w14:textId="77777777" w:rsidR="00090CFA" w:rsidRPr="005743B9" w:rsidRDefault="00090CFA" w:rsidP="005743B9">
            <w:pPr>
              <w:spacing w:after="0" w:line="240" w:lineRule="auto"/>
            </w:pPr>
            <w:r w:rsidRPr="005743B9">
              <w:t>Fail</w:t>
            </w:r>
          </w:p>
        </w:tc>
        <w:tc>
          <w:tcPr>
            <w:tcW w:w="2651" w:type="dxa"/>
            <w:shd w:val="clear" w:color="auto" w:fill="auto"/>
          </w:tcPr>
          <w:p w14:paraId="58072919" w14:textId="77777777" w:rsidR="00090CFA" w:rsidRPr="005743B9" w:rsidRDefault="00090CFA" w:rsidP="005743B9">
            <w:pPr>
              <w:spacing w:after="0" w:line="240" w:lineRule="auto"/>
            </w:pPr>
            <w:r w:rsidRPr="005743B9">
              <w:t>BOOL</w:t>
            </w:r>
          </w:p>
        </w:tc>
        <w:tc>
          <w:tcPr>
            <w:tcW w:w="2395" w:type="dxa"/>
            <w:shd w:val="clear" w:color="auto" w:fill="auto"/>
          </w:tcPr>
          <w:p w14:paraId="25C08C89" w14:textId="77777777" w:rsidR="00090CFA" w:rsidRPr="005743B9" w:rsidRDefault="00090CFA" w:rsidP="005743B9">
            <w:pPr>
              <w:spacing w:after="0" w:line="240" w:lineRule="auto"/>
            </w:pPr>
            <w:r w:rsidRPr="005743B9">
              <w:t>Duty Pump has Failed Status</w:t>
            </w:r>
          </w:p>
        </w:tc>
        <w:tc>
          <w:tcPr>
            <w:tcW w:w="2848" w:type="dxa"/>
            <w:shd w:val="clear" w:color="auto" w:fill="auto"/>
          </w:tcPr>
          <w:p w14:paraId="66DC1F30" w14:textId="77777777" w:rsidR="00090CFA" w:rsidRPr="005743B9" w:rsidRDefault="0006465D" w:rsidP="005743B9">
            <w:pPr>
              <w:spacing w:after="0" w:line="240" w:lineRule="auto"/>
            </w:pPr>
            <w:r w:rsidRPr="005743B9">
              <w:t>Used internally in Duty AOIs</w:t>
            </w:r>
          </w:p>
        </w:tc>
      </w:tr>
      <w:tr w:rsidR="00090CFA" w:rsidRPr="005743B9" w14:paraId="48870DC5" w14:textId="77777777" w:rsidTr="005743B9">
        <w:tc>
          <w:tcPr>
            <w:tcW w:w="2564" w:type="dxa"/>
            <w:shd w:val="clear" w:color="auto" w:fill="auto"/>
          </w:tcPr>
          <w:p w14:paraId="51F528C0" w14:textId="77777777" w:rsidR="00090CFA" w:rsidRPr="005743B9" w:rsidRDefault="00090CFA" w:rsidP="005743B9">
            <w:pPr>
              <w:spacing w:after="0" w:line="240" w:lineRule="auto"/>
            </w:pPr>
            <w:r w:rsidRPr="005743B9">
              <w:t>Active_Sts</w:t>
            </w:r>
          </w:p>
        </w:tc>
        <w:tc>
          <w:tcPr>
            <w:tcW w:w="2651" w:type="dxa"/>
            <w:shd w:val="clear" w:color="auto" w:fill="auto"/>
          </w:tcPr>
          <w:p w14:paraId="45291D53" w14:textId="77777777" w:rsidR="00090CFA" w:rsidRPr="005743B9" w:rsidRDefault="00090CFA" w:rsidP="005743B9">
            <w:pPr>
              <w:spacing w:after="0" w:line="240" w:lineRule="auto"/>
            </w:pPr>
            <w:r w:rsidRPr="005743B9">
              <w:t>BOOL</w:t>
            </w:r>
          </w:p>
        </w:tc>
        <w:tc>
          <w:tcPr>
            <w:tcW w:w="2395" w:type="dxa"/>
            <w:shd w:val="clear" w:color="auto" w:fill="auto"/>
          </w:tcPr>
          <w:p w14:paraId="5556CF3E" w14:textId="77777777" w:rsidR="00090CFA" w:rsidRPr="005743B9" w:rsidRDefault="00090CFA" w:rsidP="005743B9">
            <w:pPr>
              <w:spacing w:after="0" w:line="240" w:lineRule="auto"/>
            </w:pPr>
            <w:r w:rsidRPr="005743B9">
              <w:t>Duty Pump Running Status</w:t>
            </w:r>
          </w:p>
        </w:tc>
        <w:tc>
          <w:tcPr>
            <w:tcW w:w="2848" w:type="dxa"/>
            <w:shd w:val="clear" w:color="auto" w:fill="auto"/>
          </w:tcPr>
          <w:p w14:paraId="7E597268" w14:textId="77777777" w:rsidR="00090CFA" w:rsidRPr="005743B9" w:rsidRDefault="0006465D" w:rsidP="005743B9">
            <w:pPr>
              <w:spacing w:after="0" w:line="240" w:lineRule="auto"/>
            </w:pPr>
            <w:r w:rsidRPr="005743B9">
              <w:t>Used internally in Duty AOIs</w:t>
            </w:r>
          </w:p>
        </w:tc>
      </w:tr>
      <w:tr w:rsidR="0006465D" w:rsidRPr="005743B9" w14:paraId="31E4D6A0" w14:textId="77777777" w:rsidTr="005743B9">
        <w:tc>
          <w:tcPr>
            <w:tcW w:w="2564" w:type="dxa"/>
            <w:shd w:val="clear" w:color="auto" w:fill="auto"/>
          </w:tcPr>
          <w:p w14:paraId="00282080" w14:textId="77777777" w:rsidR="0006465D" w:rsidRPr="005743B9" w:rsidRDefault="0006465D" w:rsidP="005743B9">
            <w:pPr>
              <w:spacing w:after="0" w:line="240" w:lineRule="auto"/>
            </w:pPr>
            <w:r w:rsidRPr="005743B9">
              <w:t>Auto_Start</w:t>
            </w:r>
          </w:p>
        </w:tc>
        <w:tc>
          <w:tcPr>
            <w:tcW w:w="2651" w:type="dxa"/>
            <w:shd w:val="clear" w:color="auto" w:fill="auto"/>
          </w:tcPr>
          <w:p w14:paraId="1E73917D" w14:textId="77777777" w:rsidR="0006465D" w:rsidRPr="005743B9" w:rsidRDefault="0006465D" w:rsidP="005743B9">
            <w:pPr>
              <w:spacing w:after="0" w:line="240" w:lineRule="auto"/>
            </w:pPr>
            <w:r w:rsidRPr="005743B9">
              <w:t>BOOL</w:t>
            </w:r>
          </w:p>
        </w:tc>
        <w:tc>
          <w:tcPr>
            <w:tcW w:w="2395" w:type="dxa"/>
            <w:shd w:val="clear" w:color="auto" w:fill="auto"/>
          </w:tcPr>
          <w:p w14:paraId="52A12AB9" w14:textId="77777777" w:rsidR="0006465D" w:rsidRPr="005743B9" w:rsidRDefault="0006465D" w:rsidP="005743B9">
            <w:pPr>
              <w:spacing w:after="0" w:line="240" w:lineRule="auto"/>
            </w:pPr>
            <w:r w:rsidRPr="005743B9">
              <w:t>Start Command</w:t>
            </w:r>
          </w:p>
        </w:tc>
        <w:tc>
          <w:tcPr>
            <w:tcW w:w="2848" w:type="dxa"/>
            <w:shd w:val="clear" w:color="auto" w:fill="auto"/>
          </w:tcPr>
          <w:p w14:paraId="0BF0D9EB" w14:textId="77777777" w:rsidR="0006465D" w:rsidRPr="005743B9" w:rsidRDefault="0006465D" w:rsidP="005743B9">
            <w:pPr>
              <w:spacing w:after="0" w:line="240" w:lineRule="auto"/>
            </w:pPr>
            <w:r w:rsidRPr="005743B9">
              <w:t>Used internally in Duty AOIs</w:t>
            </w:r>
          </w:p>
        </w:tc>
      </w:tr>
      <w:tr w:rsidR="0006465D" w:rsidRPr="005743B9" w14:paraId="02F26076" w14:textId="77777777" w:rsidTr="005743B9">
        <w:tc>
          <w:tcPr>
            <w:tcW w:w="2564" w:type="dxa"/>
            <w:shd w:val="clear" w:color="auto" w:fill="auto"/>
          </w:tcPr>
          <w:p w14:paraId="330A9231" w14:textId="77777777" w:rsidR="0006465D" w:rsidRPr="005743B9" w:rsidRDefault="0006465D" w:rsidP="005743B9">
            <w:pPr>
              <w:spacing w:after="0" w:line="240" w:lineRule="auto"/>
            </w:pPr>
            <w:r w:rsidRPr="005743B9">
              <w:lastRenderedPageBreak/>
              <w:t>Auto_Stop</w:t>
            </w:r>
          </w:p>
        </w:tc>
        <w:tc>
          <w:tcPr>
            <w:tcW w:w="2651" w:type="dxa"/>
            <w:shd w:val="clear" w:color="auto" w:fill="auto"/>
          </w:tcPr>
          <w:p w14:paraId="37972204" w14:textId="77777777" w:rsidR="0006465D" w:rsidRPr="005743B9" w:rsidRDefault="0006465D" w:rsidP="005743B9">
            <w:pPr>
              <w:spacing w:after="0" w:line="240" w:lineRule="auto"/>
            </w:pPr>
            <w:r w:rsidRPr="005743B9">
              <w:t>BOOL</w:t>
            </w:r>
          </w:p>
        </w:tc>
        <w:tc>
          <w:tcPr>
            <w:tcW w:w="2395" w:type="dxa"/>
            <w:shd w:val="clear" w:color="auto" w:fill="auto"/>
          </w:tcPr>
          <w:p w14:paraId="3C00C07B" w14:textId="77777777" w:rsidR="0006465D" w:rsidRPr="005743B9" w:rsidRDefault="0006465D" w:rsidP="005743B9">
            <w:pPr>
              <w:spacing w:after="0" w:line="240" w:lineRule="auto"/>
            </w:pPr>
            <w:r w:rsidRPr="005743B9">
              <w:t>Stop Command</w:t>
            </w:r>
          </w:p>
        </w:tc>
        <w:tc>
          <w:tcPr>
            <w:tcW w:w="2848" w:type="dxa"/>
            <w:shd w:val="clear" w:color="auto" w:fill="auto"/>
          </w:tcPr>
          <w:p w14:paraId="03E4FE09" w14:textId="77777777" w:rsidR="0006465D" w:rsidRPr="005743B9" w:rsidRDefault="0006465D" w:rsidP="005743B9">
            <w:pPr>
              <w:spacing w:after="0" w:line="240" w:lineRule="auto"/>
            </w:pPr>
            <w:r w:rsidRPr="005743B9">
              <w:t>Used internally in Duty AOIs</w:t>
            </w:r>
          </w:p>
        </w:tc>
      </w:tr>
      <w:tr w:rsidR="0006465D" w:rsidRPr="005743B9" w14:paraId="48D3A424" w14:textId="77777777" w:rsidTr="005743B9">
        <w:tc>
          <w:tcPr>
            <w:tcW w:w="2564" w:type="dxa"/>
            <w:shd w:val="clear" w:color="auto" w:fill="auto"/>
          </w:tcPr>
          <w:p w14:paraId="276B4365" w14:textId="77777777" w:rsidR="0006465D" w:rsidRPr="005743B9" w:rsidRDefault="0006465D" w:rsidP="005743B9">
            <w:pPr>
              <w:spacing w:after="0" w:line="240" w:lineRule="auto"/>
            </w:pPr>
            <w:r w:rsidRPr="005743B9">
              <w:t>Auto_Speed_Setpoint</w:t>
            </w:r>
          </w:p>
        </w:tc>
        <w:tc>
          <w:tcPr>
            <w:tcW w:w="2651" w:type="dxa"/>
            <w:shd w:val="clear" w:color="auto" w:fill="auto"/>
          </w:tcPr>
          <w:p w14:paraId="590539D5" w14:textId="77777777" w:rsidR="0006465D" w:rsidRPr="005743B9" w:rsidRDefault="0006465D" w:rsidP="005743B9">
            <w:pPr>
              <w:spacing w:after="0" w:line="240" w:lineRule="auto"/>
            </w:pPr>
            <w:r w:rsidRPr="005743B9">
              <w:t>REAL</w:t>
            </w:r>
          </w:p>
        </w:tc>
        <w:tc>
          <w:tcPr>
            <w:tcW w:w="2395" w:type="dxa"/>
            <w:shd w:val="clear" w:color="auto" w:fill="auto"/>
          </w:tcPr>
          <w:p w14:paraId="38887D71" w14:textId="77777777" w:rsidR="0006465D" w:rsidRPr="005743B9" w:rsidRDefault="0006465D" w:rsidP="005743B9">
            <w:pPr>
              <w:spacing w:after="0" w:line="240" w:lineRule="auto"/>
            </w:pPr>
            <w:r w:rsidRPr="005743B9">
              <w:t>Speed Setpoint</w:t>
            </w:r>
          </w:p>
        </w:tc>
        <w:tc>
          <w:tcPr>
            <w:tcW w:w="2848" w:type="dxa"/>
            <w:shd w:val="clear" w:color="auto" w:fill="auto"/>
          </w:tcPr>
          <w:p w14:paraId="67412274" w14:textId="77777777" w:rsidR="0006465D" w:rsidRPr="005743B9" w:rsidRDefault="0006465D" w:rsidP="005743B9">
            <w:pPr>
              <w:spacing w:after="0" w:line="240" w:lineRule="auto"/>
            </w:pPr>
            <w:r w:rsidRPr="005743B9">
              <w:t>Used internally in Duty AOIs</w:t>
            </w:r>
          </w:p>
        </w:tc>
      </w:tr>
      <w:tr w:rsidR="0006465D" w:rsidRPr="005743B9" w14:paraId="270B3B59" w14:textId="77777777" w:rsidTr="005743B9">
        <w:tc>
          <w:tcPr>
            <w:tcW w:w="2564" w:type="dxa"/>
            <w:shd w:val="clear" w:color="auto" w:fill="auto"/>
          </w:tcPr>
          <w:p w14:paraId="7A4CD769" w14:textId="77777777" w:rsidR="0006465D" w:rsidRPr="005743B9" w:rsidRDefault="0006465D" w:rsidP="005743B9">
            <w:pPr>
              <w:spacing w:after="0" w:line="240" w:lineRule="auto"/>
            </w:pPr>
            <w:r w:rsidRPr="005743B9">
              <w:t>AI_CT</w:t>
            </w:r>
          </w:p>
        </w:tc>
        <w:tc>
          <w:tcPr>
            <w:tcW w:w="2651" w:type="dxa"/>
            <w:shd w:val="clear" w:color="auto" w:fill="auto"/>
          </w:tcPr>
          <w:p w14:paraId="70F0CB48" w14:textId="77777777" w:rsidR="0006465D" w:rsidRPr="005743B9" w:rsidRDefault="0006465D" w:rsidP="005743B9">
            <w:pPr>
              <w:spacing w:after="0" w:line="240" w:lineRule="auto"/>
            </w:pPr>
            <w:r w:rsidRPr="005743B9">
              <w:t>DINT</w:t>
            </w:r>
          </w:p>
        </w:tc>
        <w:tc>
          <w:tcPr>
            <w:tcW w:w="2395" w:type="dxa"/>
            <w:shd w:val="clear" w:color="auto" w:fill="auto"/>
          </w:tcPr>
          <w:p w14:paraId="60B377F9" w14:textId="77777777" w:rsidR="0006465D" w:rsidRPr="005743B9" w:rsidRDefault="0006465D" w:rsidP="005743B9">
            <w:pPr>
              <w:spacing w:after="0" w:line="240" w:lineRule="auto"/>
            </w:pPr>
            <w:r w:rsidRPr="005743B9">
              <w:t>Device Assigned to this duty</w:t>
            </w:r>
          </w:p>
        </w:tc>
        <w:tc>
          <w:tcPr>
            <w:tcW w:w="2848" w:type="dxa"/>
            <w:shd w:val="clear" w:color="auto" w:fill="auto"/>
          </w:tcPr>
          <w:p w14:paraId="600E7E2C" w14:textId="77777777" w:rsidR="0006465D" w:rsidRPr="005743B9" w:rsidRDefault="0006465D" w:rsidP="005743B9">
            <w:pPr>
              <w:spacing w:after="0" w:line="240" w:lineRule="auto"/>
            </w:pPr>
            <w:r w:rsidRPr="005743B9">
              <w:t>Used on HMI</w:t>
            </w:r>
          </w:p>
        </w:tc>
      </w:tr>
      <w:tr w:rsidR="0006465D" w:rsidRPr="005743B9" w14:paraId="0EEDDFF3" w14:textId="77777777" w:rsidTr="005743B9">
        <w:tc>
          <w:tcPr>
            <w:tcW w:w="2564" w:type="dxa"/>
            <w:shd w:val="clear" w:color="auto" w:fill="auto"/>
          </w:tcPr>
          <w:p w14:paraId="74F0853E" w14:textId="77777777" w:rsidR="0006465D" w:rsidRPr="005743B9" w:rsidRDefault="0006465D" w:rsidP="005743B9">
            <w:pPr>
              <w:spacing w:after="0" w:line="240" w:lineRule="auto"/>
            </w:pPr>
            <w:r w:rsidRPr="005743B9">
              <w:t>AO_CT</w:t>
            </w:r>
          </w:p>
        </w:tc>
        <w:tc>
          <w:tcPr>
            <w:tcW w:w="2651" w:type="dxa"/>
            <w:shd w:val="clear" w:color="auto" w:fill="auto"/>
          </w:tcPr>
          <w:p w14:paraId="4A349967" w14:textId="77777777" w:rsidR="0006465D" w:rsidRPr="005743B9" w:rsidRDefault="0006465D" w:rsidP="005743B9">
            <w:pPr>
              <w:spacing w:after="0" w:line="240" w:lineRule="auto"/>
            </w:pPr>
            <w:r w:rsidRPr="005743B9">
              <w:t>DINT</w:t>
            </w:r>
          </w:p>
        </w:tc>
        <w:tc>
          <w:tcPr>
            <w:tcW w:w="2395" w:type="dxa"/>
            <w:shd w:val="clear" w:color="auto" w:fill="auto"/>
          </w:tcPr>
          <w:p w14:paraId="5EEDE440" w14:textId="77777777" w:rsidR="0006465D" w:rsidRPr="005743B9" w:rsidRDefault="0006465D" w:rsidP="005743B9">
            <w:pPr>
              <w:spacing w:after="0" w:line="240" w:lineRule="auto"/>
            </w:pPr>
            <w:r w:rsidRPr="005743B9">
              <w:t>Device requested to be assigned this duty</w:t>
            </w:r>
          </w:p>
        </w:tc>
        <w:tc>
          <w:tcPr>
            <w:tcW w:w="2848" w:type="dxa"/>
            <w:shd w:val="clear" w:color="auto" w:fill="auto"/>
          </w:tcPr>
          <w:p w14:paraId="675A514D" w14:textId="77777777" w:rsidR="0006465D" w:rsidRPr="005743B9" w:rsidRDefault="0006465D" w:rsidP="005743B9">
            <w:pPr>
              <w:spacing w:after="0" w:line="240" w:lineRule="auto"/>
            </w:pPr>
            <w:r w:rsidRPr="005743B9">
              <w:t>Used on HMI</w:t>
            </w:r>
          </w:p>
        </w:tc>
      </w:tr>
      <w:tr w:rsidR="0006465D" w:rsidRPr="005743B9" w14:paraId="32EFDC22" w14:textId="77777777" w:rsidTr="005743B9">
        <w:tc>
          <w:tcPr>
            <w:tcW w:w="2564" w:type="dxa"/>
            <w:shd w:val="clear" w:color="auto" w:fill="auto"/>
          </w:tcPr>
          <w:p w14:paraId="56B5331C" w14:textId="77777777" w:rsidR="0006465D" w:rsidRPr="005743B9" w:rsidRDefault="0006465D" w:rsidP="005743B9">
            <w:pPr>
              <w:spacing w:after="0" w:line="240" w:lineRule="auto"/>
            </w:pPr>
            <w:r w:rsidRPr="005743B9">
              <w:t>AO_TS</w:t>
            </w:r>
          </w:p>
        </w:tc>
        <w:tc>
          <w:tcPr>
            <w:tcW w:w="2651" w:type="dxa"/>
            <w:shd w:val="clear" w:color="auto" w:fill="auto"/>
          </w:tcPr>
          <w:p w14:paraId="00769E1B" w14:textId="77777777" w:rsidR="0006465D" w:rsidRPr="005743B9" w:rsidRDefault="0006465D" w:rsidP="005743B9">
            <w:pPr>
              <w:spacing w:after="0" w:line="240" w:lineRule="auto"/>
            </w:pPr>
            <w:r w:rsidRPr="005743B9">
              <w:t>REAL</w:t>
            </w:r>
          </w:p>
        </w:tc>
        <w:tc>
          <w:tcPr>
            <w:tcW w:w="2395" w:type="dxa"/>
            <w:shd w:val="clear" w:color="auto" w:fill="auto"/>
          </w:tcPr>
          <w:p w14:paraId="619C189F" w14:textId="77777777" w:rsidR="0006465D" w:rsidRPr="005743B9" w:rsidRDefault="0006465D" w:rsidP="005743B9">
            <w:pPr>
              <w:spacing w:after="0" w:line="240" w:lineRule="auto"/>
            </w:pPr>
            <w:r w:rsidRPr="005743B9">
              <w:t>Duty Start Setpoint Request</w:t>
            </w:r>
          </w:p>
        </w:tc>
        <w:tc>
          <w:tcPr>
            <w:tcW w:w="2848" w:type="dxa"/>
            <w:shd w:val="clear" w:color="auto" w:fill="auto"/>
          </w:tcPr>
          <w:p w14:paraId="3C69690D" w14:textId="77777777" w:rsidR="0006465D" w:rsidRPr="005743B9" w:rsidRDefault="0006465D" w:rsidP="005743B9">
            <w:pPr>
              <w:spacing w:after="0" w:line="240" w:lineRule="auto"/>
            </w:pPr>
            <w:r w:rsidRPr="005743B9">
              <w:t>Used on HMI</w:t>
            </w:r>
          </w:p>
        </w:tc>
      </w:tr>
      <w:tr w:rsidR="0006465D" w:rsidRPr="005743B9" w14:paraId="18859827" w14:textId="77777777" w:rsidTr="005743B9">
        <w:tc>
          <w:tcPr>
            <w:tcW w:w="2564" w:type="dxa"/>
            <w:shd w:val="clear" w:color="auto" w:fill="auto"/>
          </w:tcPr>
          <w:p w14:paraId="36DCD7F9" w14:textId="77777777" w:rsidR="0006465D" w:rsidRPr="005743B9" w:rsidRDefault="0006465D" w:rsidP="005743B9">
            <w:pPr>
              <w:spacing w:after="0" w:line="240" w:lineRule="auto"/>
            </w:pPr>
            <w:r w:rsidRPr="005743B9">
              <w:t>AI_TS</w:t>
            </w:r>
          </w:p>
        </w:tc>
        <w:tc>
          <w:tcPr>
            <w:tcW w:w="2651" w:type="dxa"/>
            <w:shd w:val="clear" w:color="auto" w:fill="auto"/>
          </w:tcPr>
          <w:p w14:paraId="51563A35" w14:textId="77777777" w:rsidR="0006465D" w:rsidRPr="005743B9" w:rsidRDefault="0006465D" w:rsidP="005743B9">
            <w:pPr>
              <w:spacing w:after="0" w:line="240" w:lineRule="auto"/>
            </w:pPr>
            <w:r w:rsidRPr="005743B9">
              <w:t>REAL</w:t>
            </w:r>
          </w:p>
        </w:tc>
        <w:tc>
          <w:tcPr>
            <w:tcW w:w="2395" w:type="dxa"/>
            <w:shd w:val="clear" w:color="auto" w:fill="auto"/>
          </w:tcPr>
          <w:p w14:paraId="7403D96B" w14:textId="77777777" w:rsidR="0006465D" w:rsidRPr="005743B9" w:rsidRDefault="0006465D" w:rsidP="005743B9">
            <w:pPr>
              <w:spacing w:after="0" w:line="240" w:lineRule="auto"/>
            </w:pPr>
            <w:r w:rsidRPr="005743B9">
              <w:t>Duty Start Setpoint</w:t>
            </w:r>
          </w:p>
        </w:tc>
        <w:tc>
          <w:tcPr>
            <w:tcW w:w="2848" w:type="dxa"/>
            <w:shd w:val="clear" w:color="auto" w:fill="auto"/>
          </w:tcPr>
          <w:p w14:paraId="52B8D9BA" w14:textId="77777777" w:rsidR="0006465D" w:rsidRPr="005743B9" w:rsidRDefault="0006465D" w:rsidP="005743B9">
            <w:pPr>
              <w:spacing w:after="0" w:line="240" w:lineRule="auto"/>
            </w:pPr>
            <w:r w:rsidRPr="005743B9">
              <w:t>Used on HMI</w:t>
            </w:r>
          </w:p>
        </w:tc>
      </w:tr>
      <w:tr w:rsidR="0006465D" w:rsidRPr="005743B9" w14:paraId="5DE7A1CA" w14:textId="77777777" w:rsidTr="005743B9">
        <w:tc>
          <w:tcPr>
            <w:tcW w:w="2564" w:type="dxa"/>
            <w:shd w:val="clear" w:color="auto" w:fill="auto"/>
          </w:tcPr>
          <w:p w14:paraId="582AD301" w14:textId="77777777" w:rsidR="0006465D" w:rsidRPr="005743B9" w:rsidRDefault="0006465D" w:rsidP="005743B9">
            <w:pPr>
              <w:spacing w:after="0" w:line="240" w:lineRule="auto"/>
            </w:pPr>
            <w:r w:rsidRPr="005743B9">
              <w:t>AO_PS</w:t>
            </w:r>
          </w:p>
        </w:tc>
        <w:tc>
          <w:tcPr>
            <w:tcW w:w="2651" w:type="dxa"/>
            <w:shd w:val="clear" w:color="auto" w:fill="auto"/>
          </w:tcPr>
          <w:p w14:paraId="7DEDA819" w14:textId="77777777" w:rsidR="0006465D" w:rsidRPr="005743B9" w:rsidRDefault="0006465D" w:rsidP="005743B9">
            <w:pPr>
              <w:spacing w:after="0" w:line="240" w:lineRule="auto"/>
            </w:pPr>
            <w:r w:rsidRPr="005743B9">
              <w:t>REAL</w:t>
            </w:r>
          </w:p>
        </w:tc>
        <w:tc>
          <w:tcPr>
            <w:tcW w:w="2395" w:type="dxa"/>
            <w:shd w:val="clear" w:color="auto" w:fill="auto"/>
          </w:tcPr>
          <w:p w14:paraId="2156C603" w14:textId="77777777" w:rsidR="0006465D" w:rsidRPr="005743B9" w:rsidRDefault="0006465D" w:rsidP="005743B9">
            <w:pPr>
              <w:spacing w:after="0" w:line="240" w:lineRule="auto"/>
            </w:pPr>
            <w:r w:rsidRPr="005743B9">
              <w:t>Duty Stop Setpoint Request</w:t>
            </w:r>
          </w:p>
        </w:tc>
        <w:tc>
          <w:tcPr>
            <w:tcW w:w="2848" w:type="dxa"/>
            <w:shd w:val="clear" w:color="auto" w:fill="auto"/>
          </w:tcPr>
          <w:p w14:paraId="18F72F8B" w14:textId="77777777" w:rsidR="0006465D" w:rsidRPr="005743B9" w:rsidRDefault="0006465D" w:rsidP="005743B9">
            <w:pPr>
              <w:spacing w:after="0" w:line="240" w:lineRule="auto"/>
            </w:pPr>
            <w:r w:rsidRPr="005743B9">
              <w:t>Used on HMI</w:t>
            </w:r>
          </w:p>
        </w:tc>
      </w:tr>
      <w:tr w:rsidR="0006465D" w:rsidRPr="005743B9" w14:paraId="2D2D1203" w14:textId="77777777" w:rsidTr="005743B9">
        <w:tc>
          <w:tcPr>
            <w:tcW w:w="2564" w:type="dxa"/>
            <w:shd w:val="clear" w:color="auto" w:fill="auto"/>
          </w:tcPr>
          <w:p w14:paraId="1A36A85D" w14:textId="77777777" w:rsidR="0006465D" w:rsidRPr="005743B9" w:rsidRDefault="0006465D" w:rsidP="005743B9">
            <w:pPr>
              <w:spacing w:after="0" w:line="240" w:lineRule="auto"/>
            </w:pPr>
            <w:r w:rsidRPr="005743B9">
              <w:t>AI_PS</w:t>
            </w:r>
          </w:p>
        </w:tc>
        <w:tc>
          <w:tcPr>
            <w:tcW w:w="2651" w:type="dxa"/>
            <w:shd w:val="clear" w:color="auto" w:fill="auto"/>
          </w:tcPr>
          <w:p w14:paraId="3DE5B36E" w14:textId="77777777" w:rsidR="0006465D" w:rsidRPr="005743B9" w:rsidRDefault="0006465D" w:rsidP="005743B9">
            <w:pPr>
              <w:spacing w:after="0" w:line="240" w:lineRule="auto"/>
            </w:pPr>
            <w:r w:rsidRPr="005743B9">
              <w:t>REAL</w:t>
            </w:r>
          </w:p>
        </w:tc>
        <w:tc>
          <w:tcPr>
            <w:tcW w:w="2395" w:type="dxa"/>
            <w:shd w:val="clear" w:color="auto" w:fill="auto"/>
          </w:tcPr>
          <w:p w14:paraId="30214CEB" w14:textId="77777777" w:rsidR="0006465D" w:rsidRPr="005743B9" w:rsidRDefault="0006465D" w:rsidP="005743B9">
            <w:pPr>
              <w:spacing w:after="0" w:line="240" w:lineRule="auto"/>
            </w:pPr>
            <w:r w:rsidRPr="005743B9">
              <w:t>Duty Stop Setpoint</w:t>
            </w:r>
          </w:p>
        </w:tc>
        <w:tc>
          <w:tcPr>
            <w:tcW w:w="2848" w:type="dxa"/>
            <w:shd w:val="clear" w:color="auto" w:fill="auto"/>
          </w:tcPr>
          <w:p w14:paraId="08909191" w14:textId="77777777" w:rsidR="0006465D" w:rsidRPr="005743B9" w:rsidRDefault="0006465D" w:rsidP="005743B9">
            <w:pPr>
              <w:spacing w:after="0" w:line="240" w:lineRule="auto"/>
            </w:pPr>
            <w:r w:rsidRPr="005743B9">
              <w:t>Used on HMI</w:t>
            </w:r>
          </w:p>
        </w:tc>
      </w:tr>
      <w:tr w:rsidR="0006465D" w:rsidRPr="005743B9" w14:paraId="2AD4D987" w14:textId="77777777" w:rsidTr="005743B9">
        <w:tc>
          <w:tcPr>
            <w:tcW w:w="2564" w:type="dxa"/>
            <w:shd w:val="clear" w:color="auto" w:fill="auto"/>
          </w:tcPr>
          <w:p w14:paraId="3518C89E" w14:textId="77777777" w:rsidR="0006465D" w:rsidRPr="005743B9" w:rsidRDefault="0006465D" w:rsidP="005743B9">
            <w:pPr>
              <w:spacing w:after="0" w:line="240" w:lineRule="auto"/>
            </w:pPr>
            <w:r w:rsidRPr="005743B9">
              <w:t>AI_CV</w:t>
            </w:r>
          </w:p>
        </w:tc>
        <w:tc>
          <w:tcPr>
            <w:tcW w:w="2651" w:type="dxa"/>
            <w:shd w:val="clear" w:color="auto" w:fill="auto"/>
          </w:tcPr>
          <w:p w14:paraId="12D532D6" w14:textId="77777777" w:rsidR="0006465D" w:rsidRPr="005743B9" w:rsidRDefault="0006465D" w:rsidP="005743B9">
            <w:pPr>
              <w:spacing w:after="0" w:line="240" w:lineRule="auto"/>
            </w:pPr>
            <w:r w:rsidRPr="005743B9">
              <w:t>REAL</w:t>
            </w:r>
          </w:p>
        </w:tc>
        <w:tc>
          <w:tcPr>
            <w:tcW w:w="2395" w:type="dxa"/>
            <w:shd w:val="clear" w:color="auto" w:fill="auto"/>
          </w:tcPr>
          <w:p w14:paraId="180C02A1" w14:textId="77777777" w:rsidR="0006465D" w:rsidRPr="005743B9" w:rsidRDefault="0006465D" w:rsidP="005743B9">
            <w:pPr>
              <w:spacing w:after="0" w:line="240" w:lineRule="auto"/>
            </w:pPr>
            <w:r w:rsidRPr="005743B9">
              <w:t>Duty Speed Setpoint</w:t>
            </w:r>
          </w:p>
        </w:tc>
        <w:tc>
          <w:tcPr>
            <w:tcW w:w="2848" w:type="dxa"/>
            <w:shd w:val="clear" w:color="auto" w:fill="auto"/>
          </w:tcPr>
          <w:p w14:paraId="1FCD8786" w14:textId="77777777" w:rsidR="0006465D" w:rsidRPr="005743B9" w:rsidRDefault="0006465D" w:rsidP="005743B9">
            <w:pPr>
              <w:spacing w:after="0" w:line="240" w:lineRule="auto"/>
            </w:pPr>
            <w:r w:rsidRPr="005743B9">
              <w:t>Used on HMI</w:t>
            </w:r>
          </w:p>
        </w:tc>
      </w:tr>
      <w:tr w:rsidR="0006465D" w:rsidRPr="005743B9" w14:paraId="06990816" w14:textId="77777777" w:rsidTr="005743B9">
        <w:tc>
          <w:tcPr>
            <w:tcW w:w="2564" w:type="dxa"/>
            <w:shd w:val="clear" w:color="auto" w:fill="auto"/>
          </w:tcPr>
          <w:p w14:paraId="42A9CC36" w14:textId="77777777" w:rsidR="0006465D" w:rsidRPr="005743B9" w:rsidRDefault="0006465D" w:rsidP="005743B9">
            <w:pPr>
              <w:spacing w:after="0" w:line="240" w:lineRule="auto"/>
            </w:pPr>
            <w:r w:rsidRPr="005743B9">
              <w:t>AI_EU</w:t>
            </w:r>
          </w:p>
        </w:tc>
        <w:tc>
          <w:tcPr>
            <w:tcW w:w="2651" w:type="dxa"/>
            <w:shd w:val="clear" w:color="auto" w:fill="auto"/>
          </w:tcPr>
          <w:p w14:paraId="070C07FE" w14:textId="77777777" w:rsidR="0006465D" w:rsidRPr="005743B9" w:rsidRDefault="0006465D" w:rsidP="005743B9">
            <w:pPr>
              <w:spacing w:after="0" w:line="240" w:lineRule="auto"/>
            </w:pPr>
            <w:r w:rsidRPr="005743B9">
              <w:t>REAL</w:t>
            </w:r>
          </w:p>
        </w:tc>
        <w:tc>
          <w:tcPr>
            <w:tcW w:w="2395" w:type="dxa"/>
            <w:shd w:val="clear" w:color="auto" w:fill="auto"/>
          </w:tcPr>
          <w:p w14:paraId="739B3C9D" w14:textId="77777777" w:rsidR="0006465D" w:rsidRPr="005743B9" w:rsidRDefault="0006465D" w:rsidP="005743B9">
            <w:pPr>
              <w:spacing w:after="0" w:line="240" w:lineRule="auto"/>
            </w:pPr>
            <w:r w:rsidRPr="005743B9">
              <w:t>Minimum Span between Start and Stop Setpoints</w:t>
            </w:r>
          </w:p>
        </w:tc>
        <w:tc>
          <w:tcPr>
            <w:tcW w:w="2848" w:type="dxa"/>
            <w:shd w:val="clear" w:color="auto" w:fill="auto"/>
          </w:tcPr>
          <w:p w14:paraId="25714CB8" w14:textId="77777777" w:rsidR="0006465D" w:rsidRPr="005743B9" w:rsidRDefault="0006465D" w:rsidP="005743B9">
            <w:pPr>
              <w:spacing w:after="0" w:line="240" w:lineRule="auto"/>
            </w:pPr>
            <w:r w:rsidRPr="005743B9">
              <w:t>Used on HMI</w:t>
            </w:r>
          </w:p>
        </w:tc>
      </w:tr>
      <w:tr w:rsidR="0006465D" w:rsidRPr="005743B9" w14:paraId="6E296BC3" w14:textId="77777777" w:rsidTr="005743B9">
        <w:tc>
          <w:tcPr>
            <w:tcW w:w="2564" w:type="dxa"/>
            <w:shd w:val="clear" w:color="auto" w:fill="auto"/>
          </w:tcPr>
          <w:p w14:paraId="37D7F448" w14:textId="77777777" w:rsidR="0006465D" w:rsidRPr="005743B9" w:rsidRDefault="0006465D" w:rsidP="005743B9">
            <w:pPr>
              <w:spacing w:after="0" w:line="240" w:lineRule="auto"/>
            </w:pPr>
            <w:r w:rsidRPr="005743B9">
              <w:t>AO_XD</w:t>
            </w:r>
          </w:p>
        </w:tc>
        <w:tc>
          <w:tcPr>
            <w:tcW w:w="2651" w:type="dxa"/>
            <w:shd w:val="clear" w:color="auto" w:fill="auto"/>
          </w:tcPr>
          <w:p w14:paraId="72C34226" w14:textId="77777777" w:rsidR="0006465D" w:rsidRPr="005743B9" w:rsidRDefault="0006465D" w:rsidP="005743B9">
            <w:pPr>
              <w:spacing w:after="0" w:line="240" w:lineRule="auto"/>
            </w:pPr>
            <w:r w:rsidRPr="005743B9">
              <w:t>REAL</w:t>
            </w:r>
          </w:p>
        </w:tc>
        <w:tc>
          <w:tcPr>
            <w:tcW w:w="2395" w:type="dxa"/>
            <w:shd w:val="clear" w:color="auto" w:fill="auto"/>
          </w:tcPr>
          <w:p w14:paraId="47CD9D65" w14:textId="77777777" w:rsidR="0006465D" w:rsidRPr="005743B9" w:rsidRDefault="0006465D" w:rsidP="005743B9">
            <w:pPr>
              <w:spacing w:after="0" w:line="240" w:lineRule="auto"/>
            </w:pPr>
            <w:r w:rsidRPr="005743B9">
              <w:t>VFD Max Speed Elevation Request</w:t>
            </w:r>
          </w:p>
        </w:tc>
        <w:tc>
          <w:tcPr>
            <w:tcW w:w="2848" w:type="dxa"/>
            <w:shd w:val="clear" w:color="auto" w:fill="auto"/>
          </w:tcPr>
          <w:p w14:paraId="361C139E" w14:textId="77777777" w:rsidR="0006465D" w:rsidRPr="005743B9" w:rsidRDefault="0006465D" w:rsidP="005743B9">
            <w:pPr>
              <w:spacing w:after="0" w:line="240" w:lineRule="auto"/>
            </w:pPr>
            <w:r w:rsidRPr="005743B9">
              <w:t>Used on HMI</w:t>
            </w:r>
          </w:p>
        </w:tc>
      </w:tr>
      <w:tr w:rsidR="00F81DD6" w:rsidRPr="005743B9" w14:paraId="5F3F7FC4" w14:textId="77777777" w:rsidTr="005743B9">
        <w:tc>
          <w:tcPr>
            <w:tcW w:w="2564" w:type="dxa"/>
            <w:shd w:val="clear" w:color="auto" w:fill="auto"/>
          </w:tcPr>
          <w:p w14:paraId="4618101A" w14:textId="77777777" w:rsidR="00F81DD6" w:rsidRPr="005743B9" w:rsidRDefault="00F81DD6" w:rsidP="005743B9">
            <w:pPr>
              <w:spacing w:after="0" w:line="240" w:lineRule="auto"/>
            </w:pPr>
            <w:r w:rsidRPr="005743B9">
              <w:t>AI_XD</w:t>
            </w:r>
          </w:p>
        </w:tc>
        <w:tc>
          <w:tcPr>
            <w:tcW w:w="2651" w:type="dxa"/>
            <w:shd w:val="clear" w:color="auto" w:fill="auto"/>
          </w:tcPr>
          <w:p w14:paraId="242E7D74" w14:textId="77777777" w:rsidR="00F81DD6" w:rsidRPr="005743B9" w:rsidRDefault="00F81DD6" w:rsidP="005743B9">
            <w:pPr>
              <w:spacing w:after="0" w:line="240" w:lineRule="auto"/>
            </w:pPr>
            <w:r w:rsidRPr="005743B9">
              <w:t>REAL</w:t>
            </w:r>
          </w:p>
        </w:tc>
        <w:tc>
          <w:tcPr>
            <w:tcW w:w="2395" w:type="dxa"/>
            <w:shd w:val="clear" w:color="auto" w:fill="auto"/>
          </w:tcPr>
          <w:p w14:paraId="268F93F9" w14:textId="77777777" w:rsidR="00F81DD6" w:rsidRPr="005743B9" w:rsidRDefault="00F81DD6" w:rsidP="005743B9">
            <w:pPr>
              <w:spacing w:after="0" w:line="240" w:lineRule="auto"/>
            </w:pPr>
            <w:r w:rsidRPr="005743B9">
              <w:t>VFD Max Speed Elevation</w:t>
            </w:r>
          </w:p>
        </w:tc>
        <w:tc>
          <w:tcPr>
            <w:tcW w:w="2848" w:type="dxa"/>
            <w:shd w:val="clear" w:color="auto" w:fill="auto"/>
          </w:tcPr>
          <w:p w14:paraId="6D2C8036" w14:textId="77777777" w:rsidR="00F81DD6" w:rsidRPr="005743B9" w:rsidRDefault="00F81DD6" w:rsidP="005743B9">
            <w:pPr>
              <w:spacing w:after="0" w:line="240" w:lineRule="auto"/>
            </w:pPr>
            <w:r w:rsidRPr="005743B9">
              <w:t>Used on HMI</w:t>
            </w:r>
          </w:p>
        </w:tc>
      </w:tr>
      <w:tr w:rsidR="0006465D" w:rsidRPr="005743B9" w14:paraId="067D8431" w14:textId="77777777" w:rsidTr="005743B9">
        <w:tc>
          <w:tcPr>
            <w:tcW w:w="2564" w:type="dxa"/>
            <w:shd w:val="clear" w:color="auto" w:fill="auto"/>
          </w:tcPr>
          <w:p w14:paraId="22156EA0" w14:textId="77777777" w:rsidR="0006465D" w:rsidRPr="005743B9" w:rsidRDefault="0006465D" w:rsidP="005743B9">
            <w:pPr>
              <w:spacing w:after="0" w:line="240" w:lineRule="auto"/>
            </w:pPr>
            <w:r w:rsidRPr="005743B9">
              <w:t>AO_ND</w:t>
            </w:r>
          </w:p>
        </w:tc>
        <w:tc>
          <w:tcPr>
            <w:tcW w:w="2651" w:type="dxa"/>
            <w:shd w:val="clear" w:color="auto" w:fill="auto"/>
          </w:tcPr>
          <w:p w14:paraId="2B41C399" w14:textId="77777777" w:rsidR="0006465D" w:rsidRPr="005743B9" w:rsidRDefault="0006465D" w:rsidP="005743B9">
            <w:pPr>
              <w:spacing w:after="0" w:line="240" w:lineRule="auto"/>
            </w:pPr>
            <w:r w:rsidRPr="005743B9">
              <w:t>REAL</w:t>
            </w:r>
          </w:p>
        </w:tc>
        <w:tc>
          <w:tcPr>
            <w:tcW w:w="2395" w:type="dxa"/>
            <w:shd w:val="clear" w:color="auto" w:fill="auto"/>
          </w:tcPr>
          <w:p w14:paraId="14F98566" w14:textId="77777777" w:rsidR="0006465D" w:rsidRPr="005743B9" w:rsidRDefault="0006465D" w:rsidP="005743B9">
            <w:pPr>
              <w:spacing w:after="0" w:line="240" w:lineRule="auto"/>
            </w:pPr>
            <w:r w:rsidRPr="005743B9">
              <w:t>VFD Max Speed Elevation</w:t>
            </w:r>
          </w:p>
        </w:tc>
        <w:tc>
          <w:tcPr>
            <w:tcW w:w="2848" w:type="dxa"/>
            <w:shd w:val="clear" w:color="auto" w:fill="auto"/>
          </w:tcPr>
          <w:p w14:paraId="437F521A" w14:textId="77777777" w:rsidR="0006465D" w:rsidRPr="005743B9" w:rsidRDefault="0006465D" w:rsidP="005743B9">
            <w:pPr>
              <w:spacing w:after="0" w:line="240" w:lineRule="auto"/>
            </w:pPr>
            <w:r w:rsidRPr="005743B9">
              <w:t>Used on HMI</w:t>
            </w:r>
          </w:p>
        </w:tc>
      </w:tr>
      <w:tr w:rsidR="00F81DD6" w:rsidRPr="005743B9" w14:paraId="2DD9E3F3" w14:textId="77777777" w:rsidTr="005743B9">
        <w:tc>
          <w:tcPr>
            <w:tcW w:w="2564" w:type="dxa"/>
            <w:shd w:val="clear" w:color="auto" w:fill="auto"/>
          </w:tcPr>
          <w:p w14:paraId="18450FFD" w14:textId="77777777" w:rsidR="00F81DD6" w:rsidRPr="005743B9" w:rsidRDefault="00F81DD6" w:rsidP="005743B9">
            <w:pPr>
              <w:spacing w:after="0" w:line="240" w:lineRule="auto"/>
            </w:pPr>
            <w:r w:rsidRPr="005743B9">
              <w:t>AI_ND</w:t>
            </w:r>
          </w:p>
        </w:tc>
        <w:tc>
          <w:tcPr>
            <w:tcW w:w="2651" w:type="dxa"/>
            <w:shd w:val="clear" w:color="auto" w:fill="auto"/>
          </w:tcPr>
          <w:p w14:paraId="2C831BA0" w14:textId="77777777" w:rsidR="00F81DD6" w:rsidRPr="005743B9" w:rsidRDefault="00F81DD6" w:rsidP="005743B9">
            <w:pPr>
              <w:spacing w:after="0" w:line="240" w:lineRule="auto"/>
            </w:pPr>
            <w:r w:rsidRPr="005743B9">
              <w:t>REAL</w:t>
            </w:r>
          </w:p>
        </w:tc>
        <w:tc>
          <w:tcPr>
            <w:tcW w:w="2395" w:type="dxa"/>
            <w:shd w:val="clear" w:color="auto" w:fill="auto"/>
          </w:tcPr>
          <w:p w14:paraId="3CC7A43D" w14:textId="77777777" w:rsidR="00F81DD6" w:rsidRPr="005743B9" w:rsidRDefault="00F81DD6" w:rsidP="005743B9">
            <w:pPr>
              <w:spacing w:after="0" w:line="240" w:lineRule="auto"/>
            </w:pPr>
            <w:r w:rsidRPr="005743B9">
              <w:t>VFD Min Speed Elevation Actual</w:t>
            </w:r>
          </w:p>
        </w:tc>
        <w:tc>
          <w:tcPr>
            <w:tcW w:w="2848" w:type="dxa"/>
            <w:shd w:val="clear" w:color="auto" w:fill="auto"/>
          </w:tcPr>
          <w:p w14:paraId="51F48D34" w14:textId="77777777" w:rsidR="00F81DD6" w:rsidRPr="005743B9" w:rsidRDefault="00F81DD6" w:rsidP="005743B9">
            <w:pPr>
              <w:spacing w:after="0" w:line="240" w:lineRule="auto"/>
            </w:pPr>
            <w:r w:rsidRPr="005743B9">
              <w:t>Used on HMI</w:t>
            </w:r>
          </w:p>
        </w:tc>
      </w:tr>
      <w:tr w:rsidR="0006465D" w:rsidRPr="005743B9" w14:paraId="7825405B" w14:textId="77777777" w:rsidTr="005743B9">
        <w:tc>
          <w:tcPr>
            <w:tcW w:w="2564" w:type="dxa"/>
            <w:shd w:val="clear" w:color="auto" w:fill="auto"/>
          </w:tcPr>
          <w:p w14:paraId="1B0AB5E0" w14:textId="77777777" w:rsidR="0006465D" w:rsidRPr="005743B9" w:rsidRDefault="0006465D" w:rsidP="005743B9">
            <w:pPr>
              <w:spacing w:after="0" w:line="240" w:lineRule="auto"/>
            </w:pPr>
            <w:r w:rsidRPr="005743B9">
              <w:t>AO_MN</w:t>
            </w:r>
          </w:p>
        </w:tc>
        <w:tc>
          <w:tcPr>
            <w:tcW w:w="2651" w:type="dxa"/>
            <w:shd w:val="clear" w:color="auto" w:fill="auto"/>
          </w:tcPr>
          <w:p w14:paraId="04F008A1" w14:textId="77777777" w:rsidR="0006465D" w:rsidRPr="005743B9" w:rsidRDefault="0006465D" w:rsidP="005743B9">
            <w:pPr>
              <w:spacing w:after="0" w:line="240" w:lineRule="auto"/>
            </w:pPr>
            <w:r w:rsidRPr="005743B9">
              <w:t>REAL</w:t>
            </w:r>
          </w:p>
        </w:tc>
        <w:tc>
          <w:tcPr>
            <w:tcW w:w="2395" w:type="dxa"/>
            <w:shd w:val="clear" w:color="auto" w:fill="auto"/>
          </w:tcPr>
          <w:p w14:paraId="0787A916" w14:textId="77777777" w:rsidR="0006465D" w:rsidRPr="005743B9" w:rsidRDefault="0006465D" w:rsidP="005743B9">
            <w:pPr>
              <w:spacing w:after="0" w:line="240" w:lineRule="auto"/>
            </w:pPr>
            <w:r w:rsidRPr="005743B9">
              <w:t xml:space="preserve">VFD Min Speed </w:t>
            </w:r>
            <w:r w:rsidR="00F81DD6" w:rsidRPr="005743B9">
              <w:t>Request</w:t>
            </w:r>
          </w:p>
        </w:tc>
        <w:tc>
          <w:tcPr>
            <w:tcW w:w="2848" w:type="dxa"/>
            <w:shd w:val="clear" w:color="auto" w:fill="auto"/>
          </w:tcPr>
          <w:p w14:paraId="7A6E64FD" w14:textId="77777777" w:rsidR="0006465D" w:rsidRPr="005743B9" w:rsidRDefault="00F81DD6" w:rsidP="005743B9">
            <w:pPr>
              <w:spacing w:after="0" w:line="240" w:lineRule="auto"/>
            </w:pPr>
            <w:r w:rsidRPr="005743B9">
              <w:t>Can be used for Setpoint Entry on HMI if Min VFD Speed is Adjustable</w:t>
            </w:r>
          </w:p>
        </w:tc>
      </w:tr>
      <w:tr w:rsidR="0006465D" w:rsidRPr="005743B9" w14:paraId="0C12C09F" w14:textId="77777777" w:rsidTr="005743B9">
        <w:tc>
          <w:tcPr>
            <w:tcW w:w="2564" w:type="dxa"/>
            <w:shd w:val="clear" w:color="auto" w:fill="auto"/>
          </w:tcPr>
          <w:p w14:paraId="4822EC67" w14:textId="77777777" w:rsidR="0006465D" w:rsidRPr="005743B9" w:rsidRDefault="0006465D" w:rsidP="005743B9">
            <w:pPr>
              <w:spacing w:after="0" w:line="240" w:lineRule="auto"/>
            </w:pPr>
            <w:r w:rsidRPr="005743B9">
              <w:t>AI_MN</w:t>
            </w:r>
          </w:p>
        </w:tc>
        <w:tc>
          <w:tcPr>
            <w:tcW w:w="2651" w:type="dxa"/>
            <w:shd w:val="clear" w:color="auto" w:fill="auto"/>
          </w:tcPr>
          <w:p w14:paraId="7ED4034E" w14:textId="77777777" w:rsidR="0006465D" w:rsidRPr="005743B9" w:rsidRDefault="0006465D" w:rsidP="005743B9">
            <w:pPr>
              <w:spacing w:after="0" w:line="240" w:lineRule="auto"/>
            </w:pPr>
            <w:r w:rsidRPr="005743B9">
              <w:t>REAL</w:t>
            </w:r>
          </w:p>
        </w:tc>
        <w:tc>
          <w:tcPr>
            <w:tcW w:w="2395" w:type="dxa"/>
            <w:shd w:val="clear" w:color="auto" w:fill="auto"/>
          </w:tcPr>
          <w:p w14:paraId="268FCA03" w14:textId="77777777" w:rsidR="0006465D" w:rsidRPr="005743B9" w:rsidRDefault="00F81DD6" w:rsidP="005743B9">
            <w:pPr>
              <w:spacing w:after="0" w:line="240" w:lineRule="auto"/>
            </w:pPr>
            <w:r w:rsidRPr="005743B9">
              <w:t>VFD Min Speed</w:t>
            </w:r>
          </w:p>
        </w:tc>
        <w:tc>
          <w:tcPr>
            <w:tcW w:w="2848" w:type="dxa"/>
            <w:shd w:val="clear" w:color="auto" w:fill="auto"/>
          </w:tcPr>
          <w:p w14:paraId="7545A689" w14:textId="77777777" w:rsidR="0006465D" w:rsidRPr="005743B9" w:rsidRDefault="0006465D" w:rsidP="005743B9">
            <w:pPr>
              <w:spacing w:after="0" w:line="240" w:lineRule="auto"/>
            </w:pPr>
            <w:r w:rsidRPr="005743B9">
              <w:t xml:space="preserve">Used </w:t>
            </w:r>
            <w:r w:rsidR="00F81DD6" w:rsidRPr="005743B9">
              <w:t>for Speed Output Scaling in Duty AOI</w:t>
            </w:r>
          </w:p>
        </w:tc>
      </w:tr>
      <w:tr w:rsidR="0006465D" w:rsidRPr="005743B9" w14:paraId="7B98FACC" w14:textId="77777777" w:rsidTr="005743B9">
        <w:tc>
          <w:tcPr>
            <w:tcW w:w="2564" w:type="dxa"/>
            <w:shd w:val="clear" w:color="auto" w:fill="auto"/>
          </w:tcPr>
          <w:p w14:paraId="46744823" w14:textId="77777777" w:rsidR="0006465D" w:rsidRPr="005743B9" w:rsidRDefault="0006465D" w:rsidP="005743B9">
            <w:pPr>
              <w:spacing w:after="0" w:line="240" w:lineRule="auto"/>
            </w:pPr>
            <w:r w:rsidRPr="005743B9">
              <w:t>AO_MX</w:t>
            </w:r>
          </w:p>
        </w:tc>
        <w:tc>
          <w:tcPr>
            <w:tcW w:w="2651" w:type="dxa"/>
            <w:shd w:val="clear" w:color="auto" w:fill="auto"/>
          </w:tcPr>
          <w:p w14:paraId="76003F47" w14:textId="77777777" w:rsidR="0006465D" w:rsidRPr="005743B9" w:rsidRDefault="0006465D" w:rsidP="005743B9">
            <w:pPr>
              <w:spacing w:after="0" w:line="240" w:lineRule="auto"/>
            </w:pPr>
            <w:r w:rsidRPr="005743B9">
              <w:t>REAL</w:t>
            </w:r>
          </w:p>
        </w:tc>
        <w:tc>
          <w:tcPr>
            <w:tcW w:w="2395" w:type="dxa"/>
            <w:shd w:val="clear" w:color="auto" w:fill="auto"/>
          </w:tcPr>
          <w:p w14:paraId="02887B76" w14:textId="77777777" w:rsidR="0006465D" w:rsidRPr="005743B9" w:rsidRDefault="0006465D" w:rsidP="005743B9">
            <w:pPr>
              <w:spacing w:after="0" w:line="240" w:lineRule="auto"/>
            </w:pPr>
            <w:r w:rsidRPr="005743B9">
              <w:t>VFD Maximum Speed Request</w:t>
            </w:r>
          </w:p>
        </w:tc>
        <w:tc>
          <w:tcPr>
            <w:tcW w:w="2848" w:type="dxa"/>
            <w:shd w:val="clear" w:color="auto" w:fill="auto"/>
          </w:tcPr>
          <w:p w14:paraId="48F50A4D" w14:textId="77777777" w:rsidR="0006465D" w:rsidRPr="005743B9" w:rsidRDefault="00F81DD6" w:rsidP="005743B9">
            <w:pPr>
              <w:spacing w:after="0" w:line="240" w:lineRule="auto"/>
            </w:pPr>
            <w:r w:rsidRPr="005743B9">
              <w:t>Can be used for Setpoint Entry on HMI if Max VFD Speed is Adjustable</w:t>
            </w:r>
          </w:p>
        </w:tc>
      </w:tr>
      <w:tr w:rsidR="0006465D" w:rsidRPr="005743B9" w14:paraId="547351BF" w14:textId="77777777" w:rsidTr="005743B9">
        <w:tc>
          <w:tcPr>
            <w:tcW w:w="2564" w:type="dxa"/>
            <w:shd w:val="clear" w:color="auto" w:fill="auto"/>
          </w:tcPr>
          <w:p w14:paraId="36DA5840" w14:textId="77777777" w:rsidR="0006465D" w:rsidRPr="005743B9" w:rsidRDefault="0006465D" w:rsidP="005743B9">
            <w:pPr>
              <w:spacing w:after="0" w:line="240" w:lineRule="auto"/>
            </w:pPr>
            <w:r w:rsidRPr="005743B9">
              <w:t>AI_MX</w:t>
            </w:r>
          </w:p>
        </w:tc>
        <w:tc>
          <w:tcPr>
            <w:tcW w:w="2651" w:type="dxa"/>
            <w:shd w:val="clear" w:color="auto" w:fill="auto"/>
          </w:tcPr>
          <w:p w14:paraId="717857B4" w14:textId="77777777" w:rsidR="0006465D" w:rsidRPr="005743B9" w:rsidRDefault="0006465D" w:rsidP="005743B9">
            <w:pPr>
              <w:spacing w:after="0" w:line="240" w:lineRule="auto"/>
            </w:pPr>
            <w:r w:rsidRPr="005743B9">
              <w:t>REAL</w:t>
            </w:r>
          </w:p>
        </w:tc>
        <w:tc>
          <w:tcPr>
            <w:tcW w:w="2395" w:type="dxa"/>
            <w:shd w:val="clear" w:color="auto" w:fill="auto"/>
          </w:tcPr>
          <w:p w14:paraId="30C98708" w14:textId="77777777" w:rsidR="0006465D" w:rsidRPr="005743B9" w:rsidRDefault="00F81DD6" w:rsidP="005743B9">
            <w:pPr>
              <w:spacing w:after="0" w:line="240" w:lineRule="auto"/>
            </w:pPr>
            <w:r w:rsidRPr="005743B9">
              <w:t>VFD Maximum</w:t>
            </w:r>
            <w:r w:rsidR="0006465D" w:rsidRPr="005743B9">
              <w:t xml:space="preserve"> Speed</w:t>
            </w:r>
          </w:p>
        </w:tc>
        <w:tc>
          <w:tcPr>
            <w:tcW w:w="2848" w:type="dxa"/>
            <w:shd w:val="clear" w:color="auto" w:fill="auto"/>
          </w:tcPr>
          <w:p w14:paraId="3E4E1473" w14:textId="77777777" w:rsidR="0006465D" w:rsidRPr="005743B9" w:rsidRDefault="00F81DD6" w:rsidP="005743B9">
            <w:pPr>
              <w:spacing w:after="0" w:line="240" w:lineRule="auto"/>
            </w:pPr>
            <w:r w:rsidRPr="005743B9">
              <w:t xml:space="preserve">Used for Speed Output </w:t>
            </w:r>
            <w:r w:rsidRPr="005743B9">
              <w:lastRenderedPageBreak/>
              <w:t>Scaling in Duty AOI</w:t>
            </w:r>
          </w:p>
        </w:tc>
      </w:tr>
    </w:tbl>
    <w:p w14:paraId="671401A6" w14:textId="77777777" w:rsidR="00090CFA" w:rsidRDefault="00090CFA" w:rsidP="00EA42A9">
      <w:pPr>
        <w:rPr>
          <w:b/>
          <w:rPrChange w:id="2" w:author="Joshi, Shailendra" w:date="2020-08-24T15:19:00Z">
            <w:rPr/>
          </w:rPrChange>
        </w:rPr>
      </w:pPr>
    </w:p>
    <w:p w14:paraId="0590216A" w14:textId="77777777" w:rsidR="0006465D" w:rsidRDefault="0006465D">
      <w:pPr>
        <w:rPr>
          <w:del w:id="3" w:author="Joshi, Shailendra" w:date="2020-08-24T15:19:00Z"/>
          <w:b/>
        </w:rPr>
      </w:pPr>
      <w:del w:id="4" w:author="Joshi, Shailendra" w:date="2020-08-24T15:19:00Z">
        <w:r>
          <w:rPr>
            <w:b/>
          </w:rPr>
          <w:br w:type="page"/>
        </w:r>
      </w:del>
    </w:p>
    <w:p w14:paraId="055E8666" w14:textId="77777777" w:rsidR="0006465D" w:rsidRDefault="0006465D" w:rsidP="00EA42A9">
      <w:pPr>
        <w:rPr>
          <w:b/>
        </w:rPr>
      </w:pPr>
      <w:r>
        <w:rPr>
          <w:b/>
        </w:rPr>
        <w:t>AOI</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414"/>
        <w:gridCol w:w="3963"/>
        <w:gridCol w:w="2519"/>
        <w:gridCol w:w="2095"/>
      </w:tblGrid>
      <w:tr w:rsidR="0006465D" w:rsidRPr="005743B9" w14:paraId="70CA08E7" w14:textId="77777777" w:rsidTr="005743B9">
        <w:trPr>
          <w:tblHeader/>
        </w:trPr>
        <w:tc>
          <w:tcPr>
            <w:tcW w:w="2537" w:type="dxa"/>
            <w:shd w:val="clear" w:color="auto" w:fill="auto"/>
          </w:tcPr>
          <w:p w14:paraId="1656B4F3" w14:textId="77777777" w:rsidR="0006465D" w:rsidRPr="005743B9" w:rsidRDefault="0006465D" w:rsidP="005743B9">
            <w:pPr>
              <w:spacing w:after="0" w:line="240" w:lineRule="auto"/>
              <w:rPr>
                <w:b/>
              </w:rPr>
            </w:pPr>
            <w:r w:rsidRPr="005743B9">
              <w:rPr>
                <w:b/>
              </w:rPr>
              <w:t>AOI Parameter</w:t>
            </w:r>
          </w:p>
        </w:tc>
        <w:tc>
          <w:tcPr>
            <w:tcW w:w="1414" w:type="dxa"/>
            <w:shd w:val="clear" w:color="auto" w:fill="auto"/>
          </w:tcPr>
          <w:p w14:paraId="1768831B" w14:textId="77777777" w:rsidR="0006465D" w:rsidRPr="005743B9" w:rsidRDefault="0006465D" w:rsidP="005743B9">
            <w:pPr>
              <w:spacing w:after="0" w:line="240" w:lineRule="auto"/>
              <w:rPr>
                <w:b/>
              </w:rPr>
            </w:pPr>
            <w:r w:rsidRPr="005743B9">
              <w:rPr>
                <w:b/>
              </w:rPr>
              <w:t>Requirement</w:t>
            </w:r>
          </w:p>
        </w:tc>
        <w:tc>
          <w:tcPr>
            <w:tcW w:w="3963" w:type="dxa"/>
            <w:shd w:val="clear" w:color="auto" w:fill="auto"/>
          </w:tcPr>
          <w:p w14:paraId="1F7A5876" w14:textId="77777777" w:rsidR="0006465D" w:rsidRPr="005743B9" w:rsidRDefault="0006465D" w:rsidP="005743B9">
            <w:pPr>
              <w:spacing w:after="0" w:line="240" w:lineRule="auto"/>
              <w:rPr>
                <w:b/>
              </w:rPr>
            </w:pPr>
            <w:r w:rsidRPr="005743B9">
              <w:rPr>
                <w:b/>
              </w:rPr>
              <w:t>Default Value</w:t>
            </w:r>
          </w:p>
        </w:tc>
        <w:tc>
          <w:tcPr>
            <w:tcW w:w="2519" w:type="dxa"/>
            <w:shd w:val="clear" w:color="auto" w:fill="auto"/>
          </w:tcPr>
          <w:p w14:paraId="33A05C71" w14:textId="77777777" w:rsidR="0006465D" w:rsidRPr="005743B9" w:rsidRDefault="0006465D" w:rsidP="005743B9">
            <w:pPr>
              <w:spacing w:after="0" w:line="240" w:lineRule="auto"/>
              <w:rPr>
                <w:b/>
              </w:rPr>
            </w:pPr>
            <w:r w:rsidRPr="005743B9">
              <w:rPr>
                <w:b/>
              </w:rPr>
              <w:t>Description</w:t>
            </w:r>
          </w:p>
        </w:tc>
        <w:tc>
          <w:tcPr>
            <w:tcW w:w="2095" w:type="dxa"/>
            <w:shd w:val="clear" w:color="auto" w:fill="auto"/>
          </w:tcPr>
          <w:p w14:paraId="2A073005" w14:textId="77777777" w:rsidR="0006465D" w:rsidRPr="005743B9" w:rsidRDefault="0006465D" w:rsidP="005743B9">
            <w:pPr>
              <w:spacing w:after="0" w:line="240" w:lineRule="auto"/>
              <w:rPr>
                <w:b/>
              </w:rPr>
            </w:pPr>
            <w:r w:rsidRPr="005743B9">
              <w:rPr>
                <w:b/>
              </w:rPr>
              <w:t>Implementation Guideline</w:t>
            </w:r>
          </w:p>
        </w:tc>
      </w:tr>
      <w:tr w:rsidR="0006465D" w:rsidRPr="005743B9" w14:paraId="6CDEF81B" w14:textId="77777777" w:rsidTr="005743B9">
        <w:tc>
          <w:tcPr>
            <w:tcW w:w="2537" w:type="dxa"/>
            <w:shd w:val="clear" w:color="auto" w:fill="auto"/>
          </w:tcPr>
          <w:p w14:paraId="11C48500" w14:textId="77777777" w:rsidR="0006465D" w:rsidRPr="005743B9" w:rsidRDefault="0006465D" w:rsidP="005743B9">
            <w:pPr>
              <w:spacing w:after="0" w:line="240" w:lineRule="auto"/>
            </w:pPr>
            <w:r w:rsidRPr="005743B9">
              <w:t>Pump_2Duty_ACP_v1</w:t>
            </w:r>
          </w:p>
        </w:tc>
        <w:tc>
          <w:tcPr>
            <w:tcW w:w="1414" w:type="dxa"/>
            <w:shd w:val="clear" w:color="auto" w:fill="auto"/>
          </w:tcPr>
          <w:p w14:paraId="3B2F06E0" w14:textId="77777777" w:rsidR="0006465D" w:rsidRPr="005743B9" w:rsidRDefault="0006465D" w:rsidP="005743B9">
            <w:pPr>
              <w:spacing w:after="0" w:line="240" w:lineRule="auto"/>
            </w:pPr>
            <w:r w:rsidRPr="005743B9">
              <w:t>Mandatory</w:t>
            </w:r>
          </w:p>
        </w:tc>
        <w:tc>
          <w:tcPr>
            <w:tcW w:w="3963" w:type="dxa"/>
            <w:shd w:val="clear" w:color="auto" w:fill="auto"/>
          </w:tcPr>
          <w:p w14:paraId="162789DB" w14:textId="77777777" w:rsidR="0006465D" w:rsidRPr="005743B9" w:rsidRDefault="0006465D" w:rsidP="005743B9">
            <w:pPr>
              <w:spacing w:after="0" w:line="240" w:lineRule="auto"/>
            </w:pPr>
            <w:r w:rsidRPr="005743B9">
              <w:rPr>
                <w:i/>
              </w:rPr>
              <w:t>Tagname</w:t>
            </w:r>
            <w:r w:rsidRPr="005743B9">
              <w:rPr>
                <w:b/>
                <w:i/>
              </w:rPr>
              <w:t>.</w:t>
            </w:r>
            <w:r w:rsidR="00E24D2D" w:rsidRPr="005743B9">
              <w:t>ACP</w:t>
            </w:r>
          </w:p>
        </w:tc>
        <w:tc>
          <w:tcPr>
            <w:tcW w:w="2519" w:type="dxa"/>
            <w:shd w:val="clear" w:color="auto" w:fill="auto"/>
          </w:tcPr>
          <w:p w14:paraId="05E05F2B" w14:textId="77777777" w:rsidR="0006465D" w:rsidRPr="005743B9" w:rsidRDefault="0006465D" w:rsidP="005743B9">
            <w:pPr>
              <w:spacing w:after="0" w:line="240" w:lineRule="auto"/>
            </w:pPr>
            <w:r w:rsidRPr="005743B9">
              <w:t>Duty ACP Control AOI</w:t>
            </w:r>
          </w:p>
        </w:tc>
        <w:tc>
          <w:tcPr>
            <w:tcW w:w="2095" w:type="dxa"/>
            <w:shd w:val="clear" w:color="auto" w:fill="auto"/>
          </w:tcPr>
          <w:p w14:paraId="0BAFA87A" w14:textId="77777777" w:rsidR="0006465D" w:rsidRPr="005743B9" w:rsidRDefault="0006465D" w:rsidP="005743B9">
            <w:pPr>
              <w:spacing w:after="0" w:line="240" w:lineRule="auto"/>
            </w:pPr>
            <w:del w:id="5" w:author="Steve Cauduro" w:date="2020-03-18T14:48:00Z">
              <w:r w:rsidRPr="005743B9" w:rsidDel="003E175A">
                <w:delText>NAp</w:delText>
              </w:r>
            </w:del>
            <w:ins w:id="6" w:author="Steve Cauduro" w:date="2020-03-18T14:48:00Z">
              <w:r w:rsidR="003E175A" w:rsidRPr="005743B9">
                <w:t>N/A</w:t>
              </w:r>
            </w:ins>
          </w:p>
        </w:tc>
      </w:tr>
      <w:tr w:rsidR="0006465D" w:rsidRPr="005743B9" w14:paraId="1648BDD0" w14:textId="77777777" w:rsidTr="005743B9">
        <w:trPr>
          <w:trHeight w:val="188"/>
        </w:trPr>
        <w:tc>
          <w:tcPr>
            <w:tcW w:w="2537" w:type="dxa"/>
            <w:shd w:val="clear" w:color="auto" w:fill="auto"/>
          </w:tcPr>
          <w:p w14:paraId="40E10EF5" w14:textId="77777777" w:rsidR="0006465D" w:rsidRPr="005743B9" w:rsidRDefault="0006465D" w:rsidP="005743B9">
            <w:pPr>
              <w:spacing w:after="0" w:line="240" w:lineRule="auto"/>
            </w:pPr>
            <w:r w:rsidRPr="005743B9">
              <w:t>Dty1_Sts</w:t>
            </w:r>
          </w:p>
        </w:tc>
        <w:tc>
          <w:tcPr>
            <w:tcW w:w="1414" w:type="dxa"/>
            <w:shd w:val="clear" w:color="auto" w:fill="auto"/>
          </w:tcPr>
          <w:p w14:paraId="15079D41" w14:textId="77777777" w:rsidR="0006465D" w:rsidRPr="005743B9" w:rsidRDefault="0006465D" w:rsidP="005743B9">
            <w:pPr>
              <w:spacing w:after="0" w:line="240" w:lineRule="auto"/>
            </w:pPr>
            <w:r w:rsidRPr="005743B9">
              <w:t>Mandatory</w:t>
            </w:r>
          </w:p>
        </w:tc>
        <w:tc>
          <w:tcPr>
            <w:tcW w:w="3963" w:type="dxa"/>
            <w:shd w:val="clear" w:color="auto" w:fill="auto"/>
          </w:tcPr>
          <w:p w14:paraId="60288EB1" w14:textId="77777777" w:rsidR="0006465D" w:rsidRPr="005743B9" w:rsidRDefault="0006465D" w:rsidP="005743B9">
            <w:pPr>
              <w:spacing w:after="0" w:line="240" w:lineRule="auto"/>
            </w:pPr>
            <w:r w:rsidRPr="005743B9">
              <w:rPr>
                <w:i/>
              </w:rPr>
              <w:t>Tagname</w:t>
            </w:r>
            <w:r w:rsidRPr="005743B9">
              <w:rPr>
                <w:b/>
                <w:i/>
              </w:rPr>
              <w:t>.</w:t>
            </w:r>
            <w:r w:rsidR="006914B8" w:rsidRPr="005743B9">
              <w:t>DTY1_STS</w:t>
            </w:r>
          </w:p>
        </w:tc>
        <w:tc>
          <w:tcPr>
            <w:tcW w:w="2519" w:type="dxa"/>
            <w:shd w:val="clear" w:color="auto" w:fill="auto"/>
          </w:tcPr>
          <w:p w14:paraId="0EF71277" w14:textId="77777777" w:rsidR="0006465D" w:rsidRPr="005743B9" w:rsidRDefault="0006465D" w:rsidP="005743B9">
            <w:pPr>
              <w:spacing w:after="0" w:line="240" w:lineRule="auto"/>
            </w:pPr>
            <w:r w:rsidRPr="005743B9">
              <w:t>Duty 1 Status Tag</w:t>
            </w:r>
          </w:p>
        </w:tc>
        <w:tc>
          <w:tcPr>
            <w:tcW w:w="2095" w:type="dxa"/>
            <w:shd w:val="clear" w:color="auto" w:fill="auto"/>
          </w:tcPr>
          <w:p w14:paraId="378C23DE" w14:textId="77777777" w:rsidR="0006465D" w:rsidRPr="005743B9" w:rsidRDefault="0006465D" w:rsidP="005743B9">
            <w:pPr>
              <w:spacing w:after="0" w:line="240" w:lineRule="auto"/>
            </w:pPr>
            <w:del w:id="7" w:author="Steve Cauduro" w:date="2020-03-18T14:48:00Z">
              <w:r w:rsidRPr="005743B9" w:rsidDel="003E175A">
                <w:delText>NAp</w:delText>
              </w:r>
            </w:del>
            <w:ins w:id="8" w:author="Steve Cauduro" w:date="2020-03-18T14:48:00Z">
              <w:r w:rsidR="003E175A" w:rsidRPr="005743B9">
                <w:t>N/A</w:t>
              </w:r>
            </w:ins>
          </w:p>
        </w:tc>
      </w:tr>
      <w:tr w:rsidR="0006465D" w:rsidRPr="005743B9" w14:paraId="220590D9" w14:textId="77777777" w:rsidTr="005743B9">
        <w:tc>
          <w:tcPr>
            <w:tcW w:w="2537" w:type="dxa"/>
            <w:shd w:val="clear" w:color="auto" w:fill="auto"/>
          </w:tcPr>
          <w:p w14:paraId="7FA696F2" w14:textId="77777777" w:rsidR="0006465D" w:rsidRPr="005743B9" w:rsidRDefault="0006465D" w:rsidP="005743B9">
            <w:pPr>
              <w:spacing w:after="0" w:line="240" w:lineRule="auto"/>
            </w:pPr>
            <w:r w:rsidRPr="005743B9">
              <w:t>Dty2_Sts</w:t>
            </w:r>
          </w:p>
        </w:tc>
        <w:tc>
          <w:tcPr>
            <w:tcW w:w="1414" w:type="dxa"/>
            <w:shd w:val="clear" w:color="auto" w:fill="auto"/>
          </w:tcPr>
          <w:p w14:paraId="34F9BF92" w14:textId="77777777" w:rsidR="0006465D" w:rsidRPr="005743B9" w:rsidRDefault="0006465D" w:rsidP="005743B9">
            <w:pPr>
              <w:spacing w:after="0" w:line="240" w:lineRule="auto"/>
            </w:pPr>
            <w:r w:rsidRPr="005743B9">
              <w:t>Mandatory</w:t>
            </w:r>
          </w:p>
        </w:tc>
        <w:tc>
          <w:tcPr>
            <w:tcW w:w="3963" w:type="dxa"/>
            <w:shd w:val="clear" w:color="auto" w:fill="auto"/>
          </w:tcPr>
          <w:p w14:paraId="6C370F0A" w14:textId="77777777" w:rsidR="0006465D" w:rsidRPr="005743B9" w:rsidRDefault="0006465D" w:rsidP="005743B9">
            <w:pPr>
              <w:spacing w:after="0" w:line="240" w:lineRule="auto"/>
            </w:pPr>
            <w:r w:rsidRPr="005743B9">
              <w:rPr>
                <w:i/>
              </w:rPr>
              <w:t>Tagname</w:t>
            </w:r>
            <w:r w:rsidRPr="005743B9">
              <w:rPr>
                <w:b/>
                <w:i/>
              </w:rPr>
              <w:t>.</w:t>
            </w:r>
            <w:r w:rsidR="006914B8" w:rsidRPr="005743B9">
              <w:t>DTY2_STS</w:t>
            </w:r>
          </w:p>
        </w:tc>
        <w:tc>
          <w:tcPr>
            <w:tcW w:w="2519" w:type="dxa"/>
            <w:shd w:val="clear" w:color="auto" w:fill="auto"/>
          </w:tcPr>
          <w:p w14:paraId="1748EC05" w14:textId="77777777" w:rsidR="0006465D" w:rsidRPr="005743B9" w:rsidRDefault="0006465D" w:rsidP="005743B9">
            <w:pPr>
              <w:spacing w:after="0" w:line="240" w:lineRule="auto"/>
            </w:pPr>
            <w:r w:rsidRPr="005743B9">
              <w:t>Duty 2 Status Tag</w:t>
            </w:r>
          </w:p>
        </w:tc>
        <w:tc>
          <w:tcPr>
            <w:tcW w:w="2095" w:type="dxa"/>
            <w:shd w:val="clear" w:color="auto" w:fill="auto"/>
          </w:tcPr>
          <w:p w14:paraId="6393392E" w14:textId="77777777" w:rsidR="0006465D" w:rsidRPr="005743B9" w:rsidRDefault="0006465D" w:rsidP="005743B9">
            <w:pPr>
              <w:spacing w:after="0" w:line="240" w:lineRule="auto"/>
            </w:pPr>
            <w:del w:id="9" w:author="Steve Cauduro" w:date="2020-03-18T14:48:00Z">
              <w:r w:rsidRPr="005743B9" w:rsidDel="003E175A">
                <w:delText>NAp</w:delText>
              </w:r>
            </w:del>
            <w:ins w:id="10" w:author="Steve Cauduro" w:date="2020-03-18T14:48:00Z">
              <w:r w:rsidR="003E175A" w:rsidRPr="005743B9">
                <w:t>N/A</w:t>
              </w:r>
            </w:ins>
          </w:p>
        </w:tc>
      </w:tr>
      <w:tr w:rsidR="0006465D" w:rsidRPr="005743B9" w14:paraId="3B76C74D" w14:textId="77777777" w:rsidTr="005743B9">
        <w:tc>
          <w:tcPr>
            <w:tcW w:w="2537" w:type="dxa"/>
            <w:shd w:val="clear" w:color="auto" w:fill="auto"/>
          </w:tcPr>
          <w:p w14:paraId="4A92A754" w14:textId="77777777" w:rsidR="0006465D" w:rsidRPr="005743B9" w:rsidRDefault="0006465D" w:rsidP="005743B9">
            <w:pPr>
              <w:spacing w:after="0" w:line="240" w:lineRule="auto"/>
            </w:pPr>
            <w:r w:rsidRPr="005743B9">
              <w:t>Duty_Control_CV</w:t>
            </w:r>
          </w:p>
        </w:tc>
        <w:tc>
          <w:tcPr>
            <w:tcW w:w="1414" w:type="dxa"/>
            <w:shd w:val="clear" w:color="auto" w:fill="auto"/>
          </w:tcPr>
          <w:p w14:paraId="772A1AD4" w14:textId="77777777" w:rsidR="0006465D" w:rsidRPr="005743B9" w:rsidRDefault="0006465D" w:rsidP="005743B9">
            <w:pPr>
              <w:spacing w:after="0" w:line="240" w:lineRule="auto"/>
            </w:pPr>
            <w:r w:rsidRPr="005743B9">
              <w:t>Mandatory</w:t>
            </w:r>
          </w:p>
        </w:tc>
        <w:tc>
          <w:tcPr>
            <w:tcW w:w="3963" w:type="dxa"/>
            <w:shd w:val="clear" w:color="auto" w:fill="auto"/>
          </w:tcPr>
          <w:p w14:paraId="255424A3" w14:textId="77777777" w:rsidR="0006465D" w:rsidRPr="005743B9" w:rsidRDefault="0006465D" w:rsidP="005743B9">
            <w:pPr>
              <w:spacing w:after="0" w:line="240" w:lineRule="auto"/>
            </w:pPr>
            <w:del w:id="11" w:author="Steve Cauduro" w:date="2020-03-18T14:48:00Z">
              <w:r w:rsidRPr="005743B9" w:rsidDel="003E175A">
                <w:delText>NAp</w:delText>
              </w:r>
            </w:del>
            <w:ins w:id="12" w:author="Steve Cauduro" w:date="2020-03-18T14:48:00Z">
              <w:r w:rsidR="003E175A" w:rsidRPr="005743B9">
                <w:t>N/A</w:t>
              </w:r>
            </w:ins>
          </w:p>
        </w:tc>
        <w:tc>
          <w:tcPr>
            <w:tcW w:w="2519" w:type="dxa"/>
            <w:shd w:val="clear" w:color="auto" w:fill="auto"/>
          </w:tcPr>
          <w:p w14:paraId="280E512A" w14:textId="77777777" w:rsidR="0006465D" w:rsidRPr="005743B9" w:rsidRDefault="0006465D" w:rsidP="005743B9">
            <w:pPr>
              <w:spacing w:after="0" w:line="240" w:lineRule="auto"/>
            </w:pPr>
            <w:r w:rsidRPr="005743B9">
              <w:t>Device that controls start and stop of Duty Devices</w:t>
            </w:r>
          </w:p>
        </w:tc>
        <w:tc>
          <w:tcPr>
            <w:tcW w:w="2095" w:type="dxa"/>
            <w:shd w:val="clear" w:color="auto" w:fill="auto"/>
          </w:tcPr>
          <w:p w14:paraId="484C8AD4" w14:textId="77777777" w:rsidR="0006465D" w:rsidRPr="005743B9" w:rsidRDefault="0006465D" w:rsidP="005743B9">
            <w:pPr>
              <w:spacing w:after="0" w:line="240" w:lineRule="auto"/>
            </w:pPr>
            <w:r w:rsidRPr="005743B9">
              <w:t>This device is an analog instrument (typically a level transmitter) or setpoint whose value determines when duty devices should start and stop</w:t>
            </w:r>
          </w:p>
        </w:tc>
      </w:tr>
      <w:tr w:rsidR="0006465D" w:rsidRPr="005743B9" w14:paraId="05DD5AEB" w14:textId="77777777" w:rsidTr="005743B9">
        <w:tc>
          <w:tcPr>
            <w:tcW w:w="2537" w:type="dxa"/>
            <w:shd w:val="clear" w:color="auto" w:fill="auto"/>
          </w:tcPr>
          <w:p w14:paraId="56C8981B" w14:textId="77777777" w:rsidR="0006465D" w:rsidRPr="005743B9" w:rsidRDefault="00E24D2D" w:rsidP="005743B9">
            <w:pPr>
              <w:spacing w:after="0" w:line="240" w:lineRule="auto"/>
            </w:pPr>
            <w:r w:rsidRPr="005743B9">
              <w:t>Pumps_on_Backup</w:t>
            </w:r>
          </w:p>
        </w:tc>
        <w:tc>
          <w:tcPr>
            <w:tcW w:w="1414" w:type="dxa"/>
            <w:shd w:val="clear" w:color="auto" w:fill="auto"/>
          </w:tcPr>
          <w:p w14:paraId="68803A6B" w14:textId="77777777" w:rsidR="0006465D" w:rsidRPr="005743B9" w:rsidRDefault="00E24D2D" w:rsidP="005743B9">
            <w:pPr>
              <w:spacing w:after="0" w:line="240" w:lineRule="auto"/>
            </w:pPr>
            <w:r w:rsidRPr="005743B9">
              <w:t>Optional</w:t>
            </w:r>
          </w:p>
        </w:tc>
        <w:tc>
          <w:tcPr>
            <w:tcW w:w="3963" w:type="dxa"/>
            <w:shd w:val="clear" w:color="auto" w:fill="auto"/>
          </w:tcPr>
          <w:p w14:paraId="1A4E0951" w14:textId="77777777" w:rsidR="0006465D" w:rsidRPr="005743B9" w:rsidRDefault="00E24D2D" w:rsidP="005743B9">
            <w:pPr>
              <w:spacing w:after="0" w:line="240" w:lineRule="auto"/>
            </w:pPr>
            <w:del w:id="13" w:author="Steve Cauduro" w:date="2020-03-18T14:48:00Z">
              <w:r w:rsidRPr="005743B9" w:rsidDel="003E175A">
                <w:delText>NAp</w:delText>
              </w:r>
            </w:del>
            <w:ins w:id="14" w:author="Steve Cauduro" w:date="2020-03-18T14:48:00Z">
              <w:r w:rsidR="003E175A" w:rsidRPr="005743B9">
                <w:t>N/A</w:t>
              </w:r>
            </w:ins>
          </w:p>
        </w:tc>
        <w:tc>
          <w:tcPr>
            <w:tcW w:w="2519" w:type="dxa"/>
            <w:shd w:val="clear" w:color="auto" w:fill="auto"/>
          </w:tcPr>
          <w:p w14:paraId="3EC8383A" w14:textId="77777777" w:rsidR="0006465D" w:rsidRPr="005743B9" w:rsidRDefault="00E24D2D" w:rsidP="005743B9">
            <w:pPr>
              <w:spacing w:after="0" w:line="240" w:lineRule="auto"/>
            </w:pPr>
            <w:r w:rsidRPr="005743B9">
              <w:t>Pumps are on backup or hardwired control, disable ACP code execution</w:t>
            </w:r>
          </w:p>
        </w:tc>
        <w:tc>
          <w:tcPr>
            <w:tcW w:w="2095" w:type="dxa"/>
            <w:shd w:val="clear" w:color="auto" w:fill="auto"/>
          </w:tcPr>
          <w:p w14:paraId="2221CDB5" w14:textId="77777777" w:rsidR="0006465D" w:rsidRPr="005743B9" w:rsidRDefault="00E24D2D" w:rsidP="005743B9">
            <w:pPr>
              <w:spacing w:after="0" w:line="240" w:lineRule="auto"/>
            </w:pPr>
            <w:r w:rsidRPr="005743B9">
              <w:t>Map to a tag that indicates the duty pumps are no longer being controlled by the PLC</w:t>
            </w:r>
          </w:p>
        </w:tc>
      </w:tr>
      <w:tr w:rsidR="0006465D" w:rsidRPr="005743B9" w14:paraId="66EC6826" w14:textId="77777777" w:rsidTr="005743B9">
        <w:tc>
          <w:tcPr>
            <w:tcW w:w="2537" w:type="dxa"/>
            <w:shd w:val="clear" w:color="auto" w:fill="auto"/>
          </w:tcPr>
          <w:p w14:paraId="17F5ABC3" w14:textId="77777777" w:rsidR="0006465D" w:rsidRPr="005743B9" w:rsidRDefault="00E24D2D" w:rsidP="005743B9">
            <w:pPr>
              <w:spacing w:after="0" w:line="240" w:lineRule="auto"/>
            </w:pPr>
            <w:r w:rsidRPr="005743B9">
              <w:t>Custom_Control</w:t>
            </w:r>
          </w:p>
        </w:tc>
        <w:tc>
          <w:tcPr>
            <w:tcW w:w="1414" w:type="dxa"/>
            <w:shd w:val="clear" w:color="auto" w:fill="auto"/>
          </w:tcPr>
          <w:p w14:paraId="46CB08C5" w14:textId="77777777" w:rsidR="0006465D" w:rsidRPr="005743B9" w:rsidRDefault="00E24D2D" w:rsidP="005743B9">
            <w:pPr>
              <w:spacing w:after="0" w:line="240" w:lineRule="auto"/>
            </w:pPr>
            <w:r w:rsidRPr="005743B9">
              <w:t>Optional</w:t>
            </w:r>
          </w:p>
        </w:tc>
        <w:tc>
          <w:tcPr>
            <w:tcW w:w="3963" w:type="dxa"/>
            <w:shd w:val="clear" w:color="auto" w:fill="auto"/>
          </w:tcPr>
          <w:p w14:paraId="761C387E" w14:textId="77777777" w:rsidR="0006465D" w:rsidRPr="005743B9" w:rsidRDefault="00E24D2D" w:rsidP="005743B9">
            <w:pPr>
              <w:spacing w:after="0" w:line="240" w:lineRule="auto"/>
            </w:pPr>
            <w:r w:rsidRPr="005743B9">
              <w:rPr>
                <w:i/>
              </w:rPr>
              <w:t>Tagname</w:t>
            </w:r>
            <w:r w:rsidRPr="005743B9">
              <w:t>.ACP.Custom_Control</w:t>
            </w:r>
          </w:p>
        </w:tc>
        <w:tc>
          <w:tcPr>
            <w:tcW w:w="2519" w:type="dxa"/>
            <w:shd w:val="clear" w:color="auto" w:fill="auto"/>
          </w:tcPr>
          <w:p w14:paraId="33B02C31" w14:textId="77777777" w:rsidR="0006465D" w:rsidRPr="005743B9" w:rsidRDefault="00E24D2D" w:rsidP="005743B9">
            <w:pPr>
              <w:spacing w:after="0" w:line="240" w:lineRule="auto"/>
            </w:pPr>
            <w:r w:rsidRPr="005743B9">
              <w:t xml:space="preserve">Use Custom Control </w:t>
            </w:r>
          </w:p>
        </w:tc>
        <w:tc>
          <w:tcPr>
            <w:tcW w:w="2095" w:type="dxa"/>
            <w:shd w:val="clear" w:color="auto" w:fill="auto"/>
          </w:tcPr>
          <w:p w14:paraId="089C155E" w14:textId="77777777" w:rsidR="0006465D" w:rsidRPr="005743B9" w:rsidRDefault="00E24D2D" w:rsidP="005743B9">
            <w:pPr>
              <w:spacing w:after="0" w:line="240" w:lineRule="auto"/>
            </w:pPr>
            <w:r w:rsidRPr="005743B9">
              <w:t>Set to 1 if ACP control of duty pumps requires more complex or specialized control than an analog value being above or below setpoints</w:t>
            </w:r>
          </w:p>
        </w:tc>
      </w:tr>
      <w:tr w:rsidR="0006465D" w:rsidRPr="005743B9" w14:paraId="56FEB846" w14:textId="77777777" w:rsidTr="005743B9">
        <w:tc>
          <w:tcPr>
            <w:tcW w:w="2537" w:type="dxa"/>
            <w:shd w:val="clear" w:color="auto" w:fill="auto"/>
          </w:tcPr>
          <w:p w14:paraId="16647211" w14:textId="77777777" w:rsidR="0006465D" w:rsidRPr="005743B9" w:rsidRDefault="00E24D2D" w:rsidP="005743B9">
            <w:pPr>
              <w:spacing w:after="0" w:line="240" w:lineRule="auto"/>
            </w:pPr>
            <w:r w:rsidRPr="005743B9">
              <w:t>Duty_1_Start_Rq</w:t>
            </w:r>
          </w:p>
        </w:tc>
        <w:tc>
          <w:tcPr>
            <w:tcW w:w="1414" w:type="dxa"/>
            <w:shd w:val="clear" w:color="auto" w:fill="auto"/>
          </w:tcPr>
          <w:p w14:paraId="2678BE1C" w14:textId="77777777" w:rsidR="0006465D" w:rsidRPr="005743B9" w:rsidRDefault="00E24D2D" w:rsidP="005743B9">
            <w:pPr>
              <w:spacing w:after="0" w:line="240" w:lineRule="auto"/>
            </w:pPr>
            <w:r w:rsidRPr="005743B9">
              <w:t>Optional</w:t>
            </w:r>
          </w:p>
        </w:tc>
        <w:tc>
          <w:tcPr>
            <w:tcW w:w="3963" w:type="dxa"/>
            <w:shd w:val="clear" w:color="auto" w:fill="auto"/>
          </w:tcPr>
          <w:p w14:paraId="0121FA0A" w14:textId="77777777" w:rsidR="0006465D" w:rsidRPr="005743B9" w:rsidRDefault="00E24D2D" w:rsidP="005743B9">
            <w:pPr>
              <w:spacing w:after="0" w:line="240" w:lineRule="auto"/>
            </w:pPr>
            <w:r w:rsidRPr="005743B9">
              <w:rPr>
                <w:i/>
              </w:rPr>
              <w:t>Tagname</w:t>
            </w:r>
            <w:r w:rsidRPr="005743B9">
              <w:t>.ACP.Duty_1_Start_Rq</w:t>
            </w:r>
          </w:p>
        </w:tc>
        <w:tc>
          <w:tcPr>
            <w:tcW w:w="2519" w:type="dxa"/>
            <w:shd w:val="clear" w:color="auto" w:fill="auto"/>
          </w:tcPr>
          <w:p w14:paraId="0F81F826" w14:textId="77777777" w:rsidR="0006465D" w:rsidRPr="005743B9" w:rsidRDefault="00E24D2D" w:rsidP="005743B9">
            <w:pPr>
              <w:spacing w:after="0" w:line="240" w:lineRule="auto"/>
            </w:pPr>
            <w:r w:rsidRPr="005743B9">
              <w:t xml:space="preserve">Custom Control Duty 1 </w:t>
            </w:r>
            <w:r w:rsidRPr="005743B9">
              <w:lastRenderedPageBreak/>
              <w:t>Start Request</w:t>
            </w:r>
          </w:p>
        </w:tc>
        <w:tc>
          <w:tcPr>
            <w:tcW w:w="2095" w:type="dxa"/>
            <w:shd w:val="clear" w:color="auto" w:fill="auto"/>
          </w:tcPr>
          <w:p w14:paraId="08198B39" w14:textId="77777777" w:rsidR="0006465D" w:rsidRPr="005743B9" w:rsidRDefault="00E24D2D" w:rsidP="005743B9">
            <w:pPr>
              <w:spacing w:after="0" w:line="240" w:lineRule="auto"/>
            </w:pPr>
            <w:r w:rsidRPr="005743B9">
              <w:lastRenderedPageBreak/>
              <w:t xml:space="preserve">Use when Custom </w:t>
            </w:r>
            <w:r w:rsidRPr="005743B9">
              <w:lastRenderedPageBreak/>
              <w:t>Control Required and program outside of AOI</w:t>
            </w:r>
          </w:p>
        </w:tc>
      </w:tr>
      <w:tr w:rsidR="00E24D2D" w:rsidRPr="005743B9" w14:paraId="6755F367" w14:textId="77777777" w:rsidTr="005743B9">
        <w:tc>
          <w:tcPr>
            <w:tcW w:w="2537" w:type="dxa"/>
            <w:shd w:val="clear" w:color="auto" w:fill="auto"/>
          </w:tcPr>
          <w:p w14:paraId="04F03E39" w14:textId="77777777" w:rsidR="00E24D2D" w:rsidRPr="005743B9" w:rsidRDefault="00E24D2D" w:rsidP="005743B9">
            <w:pPr>
              <w:spacing w:after="0" w:line="240" w:lineRule="auto"/>
            </w:pPr>
            <w:r w:rsidRPr="005743B9">
              <w:lastRenderedPageBreak/>
              <w:t>Duty_1_Stop_Rq</w:t>
            </w:r>
          </w:p>
        </w:tc>
        <w:tc>
          <w:tcPr>
            <w:tcW w:w="1414" w:type="dxa"/>
            <w:shd w:val="clear" w:color="auto" w:fill="auto"/>
          </w:tcPr>
          <w:p w14:paraId="0F8FB1FA" w14:textId="77777777" w:rsidR="00E24D2D" w:rsidRPr="005743B9" w:rsidRDefault="00E24D2D" w:rsidP="005743B9">
            <w:pPr>
              <w:spacing w:after="0" w:line="240" w:lineRule="auto"/>
            </w:pPr>
            <w:r w:rsidRPr="005743B9">
              <w:t>Optional</w:t>
            </w:r>
          </w:p>
        </w:tc>
        <w:tc>
          <w:tcPr>
            <w:tcW w:w="3963" w:type="dxa"/>
            <w:shd w:val="clear" w:color="auto" w:fill="auto"/>
          </w:tcPr>
          <w:p w14:paraId="16AB902D" w14:textId="77777777" w:rsidR="00E24D2D" w:rsidRPr="005743B9" w:rsidRDefault="00E24D2D" w:rsidP="005743B9">
            <w:pPr>
              <w:spacing w:after="0" w:line="240" w:lineRule="auto"/>
              <w:rPr>
                <w:i/>
              </w:rPr>
            </w:pPr>
            <w:r w:rsidRPr="005743B9">
              <w:rPr>
                <w:i/>
              </w:rPr>
              <w:t>Tagname</w:t>
            </w:r>
            <w:r w:rsidRPr="005743B9">
              <w:t>.ACP.Duty_1_Stop_Rq</w:t>
            </w:r>
          </w:p>
        </w:tc>
        <w:tc>
          <w:tcPr>
            <w:tcW w:w="2519" w:type="dxa"/>
            <w:shd w:val="clear" w:color="auto" w:fill="auto"/>
          </w:tcPr>
          <w:p w14:paraId="4EC6C558" w14:textId="77777777" w:rsidR="00E24D2D" w:rsidRPr="005743B9" w:rsidRDefault="00E24D2D" w:rsidP="005743B9">
            <w:pPr>
              <w:spacing w:after="0" w:line="240" w:lineRule="auto"/>
            </w:pPr>
            <w:r w:rsidRPr="005743B9">
              <w:t>Custom Control Duty 1 Stop Request</w:t>
            </w:r>
          </w:p>
        </w:tc>
        <w:tc>
          <w:tcPr>
            <w:tcW w:w="2095" w:type="dxa"/>
            <w:shd w:val="clear" w:color="auto" w:fill="auto"/>
          </w:tcPr>
          <w:p w14:paraId="3A8DA73F" w14:textId="77777777" w:rsidR="00E24D2D" w:rsidRPr="005743B9" w:rsidRDefault="00E24D2D" w:rsidP="005743B9">
            <w:pPr>
              <w:spacing w:after="0" w:line="240" w:lineRule="auto"/>
            </w:pPr>
            <w:r w:rsidRPr="005743B9">
              <w:t>Use when Custom Control Required and program outside of AOI</w:t>
            </w:r>
          </w:p>
        </w:tc>
      </w:tr>
      <w:tr w:rsidR="00E24D2D" w:rsidRPr="005743B9" w14:paraId="14FDE2A0" w14:textId="77777777" w:rsidTr="005743B9">
        <w:tc>
          <w:tcPr>
            <w:tcW w:w="2537" w:type="dxa"/>
            <w:shd w:val="clear" w:color="auto" w:fill="auto"/>
          </w:tcPr>
          <w:p w14:paraId="67679640" w14:textId="77777777" w:rsidR="00E24D2D" w:rsidRPr="005743B9" w:rsidRDefault="00E24D2D" w:rsidP="005743B9">
            <w:pPr>
              <w:spacing w:after="0" w:line="240" w:lineRule="auto"/>
            </w:pPr>
            <w:r w:rsidRPr="005743B9">
              <w:t>Duty_2_Start_Rq</w:t>
            </w:r>
          </w:p>
        </w:tc>
        <w:tc>
          <w:tcPr>
            <w:tcW w:w="1414" w:type="dxa"/>
            <w:shd w:val="clear" w:color="auto" w:fill="auto"/>
          </w:tcPr>
          <w:p w14:paraId="0BFBFB4E" w14:textId="77777777" w:rsidR="00E24D2D" w:rsidRPr="005743B9" w:rsidRDefault="00E24D2D" w:rsidP="005743B9">
            <w:pPr>
              <w:spacing w:after="0" w:line="240" w:lineRule="auto"/>
            </w:pPr>
            <w:r w:rsidRPr="005743B9">
              <w:t>Optional</w:t>
            </w:r>
          </w:p>
        </w:tc>
        <w:tc>
          <w:tcPr>
            <w:tcW w:w="3963" w:type="dxa"/>
            <w:shd w:val="clear" w:color="auto" w:fill="auto"/>
          </w:tcPr>
          <w:p w14:paraId="5CE4A1F2" w14:textId="77777777" w:rsidR="00E24D2D" w:rsidRPr="005743B9" w:rsidRDefault="00E24D2D" w:rsidP="005743B9">
            <w:pPr>
              <w:spacing w:after="0" w:line="240" w:lineRule="auto"/>
            </w:pPr>
            <w:r w:rsidRPr="005743B9">
              <w:rPr>
                <w:i/>
              </w:rPr>
              <w:t>Tagname</w:t>
            </w:r>
            <w:r w:rsidRPr="005743B9">
              <w:t>.ACP.Duty_2_Start_Rq</w:t>
            </w:r>
          </w:p>
        </w:tc>
        <w:tc>
          <w:tcPr>
            <w:tcW w:w="2519" w:type="dxa"/>
            <w:shd w:val="clear" w:color="auto" w:fill="auto"/>
          </w:tcPr>
          <w:p w14:paraId="4A25AD1C" w14:textId="77777777" w:rsidR="00E24D2D" w:rsidRPr="005743B9" w:rsidRDefault="00E24D2D" w:rsidP="005743B9">
            <w:pPr>
              <w:spacing w:after="0" w:line="240" w:lineRule="auto"/>
            </w:pPr>
            <w:r w:rsidRPr="005743B9">
              <w:t>Custom Control Duty 2 Start Request</w:t>
            </w:r>
          </w:p>
        </w:tc>
        <w:tc>
          <w:tcPr>
            <w:tcW w:w="2095" w:type="dxa"/>
            <w:shd w:val="clear" w:color="auto" w:fill="auto"/>
          </w:tcPr>
          <w:p w14:paraId="226EF01A" w14:textId="77777777" w:rsidR="00E24D2D" w:rsidRPr="005743B9" w:rsidRDefault="00E24D2D" w:rsidP="005743B9">
            <w:pPr>
              <w:spacing w:after="0" w:line="240" w:lineRule="auto"/>
            </w:pPr>
            <w:r w:rsidRPr="005743B9">
              <w:t>Use when Custom Control Required and program outside of AOI</w:t>
            </w:r>
          </w:p>
        </w:tc>
      </w:tr>
      <w:tr w:rsidR="00E24D2D" w:rsidRPr="005743B9" w14:paraId="358B4650" w14:textId="77777777" w:rsidTr="005743B9">
        <w:tc>
          <w:tcPr>
            <w:tcW w:w="2537" w:type="dxa"/>
            <w:shd w:val="clear" w:color="auto" w:fill="auto"/>
          </w:tcPr>
          <w:p w14:paraId="6AEBCB0C" w14:textId="77777777" w:rsidR="00E24D2D" w:rsidRPr="005743B9" w:rsidRDefault="00E24D2D" w:rsidP="005743B9">
            <w:pPr>
              <w:spacing w:after="0" w:line="240" w:lineRule="auto"/>
            </w:pPr>
            <w:r w:rsidRPr="005743B9">
              <w:t>Duty_2_Stop_Rq</w:t>
            </w:r>
          </w:p>
        </w:tc>
        <w:tc>
          <w:tcPr>
            <w:tcW w:w="1414" w:type="dxa"/>
            <w:shd w:val="clear" w:color="auto" w:fill="auto"/>
          </w:tcPr>
          <w:p w14:paraId="72D96AAA" w14:textId="77777777" w:rsidR="00E24D2D" w:rsidRPr="005743B9" w:rsidRDefault="00E24D2D" w:rsidP="005743B9">
            <w:pPr>
              <w:spacing w:after="0" w:line="240" w:lineRule="auto"/>
            </w:pPr>
            <w:r w:rsidRPr="005743B9">
              <w:t>Optional</w:t>
            </w:r>
          </w:p>
        </w:tc>
        <w:tc>
          <w:tcPr>
            <w:tcW w:w="3963" w:type="dxa"/>
            <w:shd w:val="clear" w:color="auto" w:fill="auto"/>
          </w:tcPr>
          <w:p w14:paraId="19DDFDC3" w14:textId="77777777" w:rsidR="00E24D2D" w:rsidRPr="005743B9" w:rsidRDefault="00E24D2D" w:rsidP="005743B9">
            <w:pPr>
              <w:spacing w:after="0" w:line="240" w:lineRule="auto"/>
              <w:rPr>
                <w:i/>
              </w:rPr>
            </w:pPr>
            <w:r w:rsidRPr="005743B9">
              <w:rPr>
                <w:i/>
              </w:rPr>
              <w:t>Tagname</w:t>
            </w:r>
            <w:r w:rsidRPr="005743B9">
              <w:t>.ACP.Duty_2_Stop_Rq</w:t>
            </w:r>
          </w:p>
        </w:tc>
        <w:tc>
          <w:tcPr>
            <w:tcW w:w="2519" w:type="dxa"/>
            <w:shd w:val="clear" w:color="auto" w:fill="auto"/>
          </w:tcPr>
          <w:p w14:paraId="745CDB02" w14:textId="77777777" w:rsidR="00E24D2D" w:rsidRPr="005743B9" w:rsidRDefault="00E24D2D" w:rsidP="005743B9">
            <w:pPr>
              <w:spacing w:after="0" w:line="240" w:lineRule="auto"/>
            </w:pPr>
            <w:r w:rsidRPr="005743B9">
              <w:t>Custom Control Duty 2 Stop Request</w:t>
            </w:r>
          </w:p>
        </w:tc>
        <w:tc>
          <w:tcPr>
            <w:tcW w:w="2095" w:type="dxa"/>
            <w:shd w:val="clear" w:color="auto" w:fill="auto"/>
          </w:tcPr>
          <w:p w14:paraId="294ACC45" w14:textId="77777777" w:rsidR="00E24D2D" w:rsidRPr="005743B9" w:rsidRDefault="00E24D2D" w:rsidP="005743B9">
            <w:pPr>
              <w:spacing w:after="0" w:line="240" w:lineRule="auto"/>
            </w:pPr>
            <w:r w:rsidRPr="005743B9">
              <w:t>Use when Custom Control Required and program outside of AOI</w:t>
            </w:r>
          </w:p>
        </w:tc>
      </w:tr>
    </w:tbl>
    <w:p w14:paraId="3B153D56" w14:textId="77777777" w:rsidR="0006465D" w:rsidRDefault="0006465D" w:rsidP="00EA42A9">
      <w:pPr>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414"/>
        <w:gridCol w:w="3730"/>
        <w:gridCol w:w="2613"/>
        <w:gridCol w:w="2077"/>
      </w:tblGrid>
      <w:tr w:rsidR="00185AE7" w:rsidRPr="005743B9" w14:paraId="09BB62F3" w14:textId="77777777" w:rsidTr="005743B9">
        <w:trPr>
          <w:tblHeader/>
        </w:trPr>
        <w:tc>
          <w:tcPr>
            <w:tcW w:w="2537" w:type="dxa"/>
            <w:shd w:val="clear" w:color="auto" w:fill="auto"/>
          </w:tcPr>
          <w:p w14:paraId="38DED0A7" w14:textId="77777777" w:rsidR="00185AE7" w:rsidRPr="005743B9" w:rsidRDefault="00185AE7" w:rsidP="005743B9">
            <w:pPr>
              <w:spacing w:after="0" w:line="240" w:lineRule="auto"/>
              <w:rPr>
                <w:b/>
              </w:rPr>
            </w:pPr>
            <w:r w:rsidRPr="005743B9">
              <w:rPr>
                <w:b/>
              </w:rPr>
              <w:t>AOI Parameter</w:t>
            </w:r>
          </w:p>
        </w:tc>
        <w:tc>
          <w:tcPr>
            <w:tcW w:w="1414" w:type="dxa"/>
            <w:shd w:val="clear" w:color="auto" w:fill="auto"/>
          </w:tcPr>
          <w:p w14:paraId="56F76A49" w14:textId="77777777" w:rsidR="00185AE7" w:rsidRPr="005743B9" w:rsidRDefault="00185AE7" w:rsidP="005743B9">
            <w:pPr>
              <w:spacing w:after="0" w:line="240" w:lineRule="auto"/>
              <w:rPr>
                <w:b/>
              </w:rPr>
            </w:pPr>
            <w:r w:rsidRPr="005743B9">
              <w:rPr>
                <w:b/>
              </w:rPr>
              <w:t>Requirement</w:t>
            </w:r>
          </w:p>
        </w:tc>
        <w:tc>
          <w:tcPr>
            <w:tcW w:w="3807" w:type="dxa"/>
            <w:shd w:val="clear" w:color="auto" w:fill="auto"/>
          </w:tcPr>
          <w:p w14:paraId="6CB567A1" w14:textId="77777777" w:rsidR="00185AE7" w:rsidRPr="005743B9" w:rsidRDefault="00185AE7" w:rsidP="005743B9">
            <w:pPr>
              <w:spacing w:after="0" w:line="240" w:lineRule="auto"/>
              <w:rPr>
                <w:b/>
              </w:rPr>
            </w:pPr>
            <w:r w:rsidRPr="005743B9">
              <w:rPr>
                <w:b/>
              </w:rPr>
              <w:t>Default Value</w:t>
            </w:r>
          </w:p>
        </w:tc>
        <w:tc>
          <w:tcPr>
            <w:tcW w:w="2675" w:type="dxa"/>
            <w:shd w:val="clear" w:color="auto" w:fill="auto"/>
          </w:tcPr>
          <w:p w14:paraId="06558806" w14:textId="77777777" w:rsidR="00185AE7" w:rsidRPr="005743B9" w:rsidRDefault="00185AE7" w:rsidP="005743B9">
            <w:pPr>
              <w:spacing w:after="0" w:line="240" w:lineRule="auto"/>
              <w:rPr>
                <w:b/>
              </w:rPr>
            </w:pPr>
            <w:r w:rsidRPr="005743B9">
              <w:rPr>
                <w:b/>
              </w:rPr>
              <w:t>Description</w:t>
            </w:r>
          </w:p>
        </w:tc>
        <w:tc>
          <w:tcPr>
            <w:tcW w:w="2095" w:type="dxa"/>
            <w:shd w:val="clear" w:color="auto" w:fill="auto"/>
          </w:tcPr>
          <w:p w14:paraId="1A4FFD76" w14:textId="77777777" w:rsidR="00185AE7" w:rsidRPr="005743B9" w:rsidRDefault="00185AE7" w:rsidP="005743B9">
            <w:pPr>
              <w:spacing w:after="0" w:line="240" w:lineRule="auto"/>
              <w:rPr>
                <w:b/>
              </w:rPr>
            </w:pPr>
            <w:r w:rsidRPr="005743B9">
              <w:rPr>
                <w:b/>
              </w:rPr>
              <w:t>Implementation Guideline</w:t>
            </w:r>
          </w:p>
        </w:tc>
      </w:tr>
      <w:tr w:rsidR="00185AE7" w:rsidRPr="005743B9" w14:paraId="03955492" w14:textId="77777777" w:rsidTr="005743B9">
        <w:tc>
          <w:tcPr>
            <w:tcW w:w="2537" w:type="dxa"/>
            <w:shd w:val="clear" w:color="auto" w:fill="auto"/>
          </w:tcPr>
          <w:p w14:paraId="74CFB7E6" w14:textId="77777777" w:rsidR="00185AE7" w:rsidRPr="005743B9" w:rsidRDefault="00185AE7" w:rsidP="005743B9">
            <w:pPr>
              <w:spacing w:after="0" w:line="240" w:lineRule="auto"/>
            </w:pPr>
            <w:r w:rsidRPr="005743B9">
              <w:t>Pump_2Duty_Alt_v1</w:t>
            </w:r>
          </w:p>
        </w:tc>
        <w:tc>
          <w:tcPr>
            <w:tcW w:w="1414" w:type="dxa"/>
            <w:shd w:val="clear" w:color="auto" w:fill="auto"/>
          </w:tcPr>
          <w:p w14:paraId="5FCEF886" w14:textId="77777777" w:rsidR="00185AE7" w:rsidRPr="005743B9" w:rsidRDefault="00185AE7" w:rsidP="005743B9">
            <w:pPr>
              <w:spacing w:after="0" w:line="240" w:lineRule="auto"/>
            </w:pPr>
            <w:r w:rsidRPr="005743B9">
              <w:t>Mandatory</w:t>
            </w:r>
          </w:p>
        </w:tc>
        <w:tc>
          <w:tcPr>
            <w:tcW w:w="3807" w:type="dxa"/>
            <w:shd w:val="clear" w:color="auto" w:fill="auto"/>
          </w:tcPr>
          <w:p w14:paraId="22212431" w14:textId="77777777" w:rsidR="00185AE7" w:rsidRPr="005743B9" w:rsidRDefault="00185AE7" w:rsidP="005743B9">
            <w:pPr>
              <w:spacing w:after="0" w:line="240" w:lineRule="auto"/>
            </w:pPr>
            <w:r w:rsidRPr="005743B9">
              <w:rPr>
                <w:i/>
              </w:rPr>
              <w:t>Tagname</w:t>
            </w:r>
            <w:r w:rsidRPr="005743B9">
              <w:t>.ALT</w:t>
            </w:r>
          </w:p>
        </w:tc>
        <w:tc>
          <w:tcPr>
            <w:tcW w:w="2675" w:type="dxa"/>
            <w:shd w:val="clear" w:color="auto" w:fill="auto"/>
          </w:tcPr>
          <w:p w14:paraId="6C763AC6" w14:textId="77777777" w:rsidR="00185AE7" w:rsidRPr="005743B9" w:rsidRDefault="00185AE7" w:rsidP="005743B9">
            <w:pPr>
              <w:spacing w:after="0" w:line="240" w:lineRule="auto"/>
            </w:pPr>
            <w:r w:rsidRPr="005743B9">
              <w:t>Duty Alternation AOI</w:t>
            </w:r>
          </w:p>
        </w:tc>
        <w:tc>
          <w:tcPr>
            <w:tcW w:w="2095" w:type="dxa"/>
            <w:shd w:val="clear" w:color="auto" w:fill="auto"/>
          </w:tcPr>
          <w:p w14:paraId="0EB9A901" w14:textId="77777777" w:rsidR="00185AE7" w:rsidRPr="005743B9" w:rsidRDefault="00185AE7" w:rsidP="005743B9">
            <w:pPr>
              <w:spacing w:after="0" w:line="240" w:lineRule="auto"/>
            </w:pPr>
            <w:del w:id="15" w:author="Steve Cauduro" w:date="2020-03-18T14:48:00Z">
              <w:r w:rsidRPr="005743B9" w:rsidDel="003E175A">
                <w:delText>NAp</w:delText>
              </w:r>
            </w:del>
            <w:ins w:id="16" w:author="Steve Cauduro" w:date="2020-03-18T14:48:00Z">
              <w:r w:rsidR="003E175A" w:rsidRPr="005743B9">
                <w:t>N/A</w:t>
              </w:r>
            </w:ins>
          </w:p>
        </w:tc>
      </w:tr>
      <w:tr w:rsidR="00185AE7" w:rsidRPr="005743B9" w14:paraId="2FA98809" w14:textId="77777777" w:rsidTr="005743B9">
        <w:trPr>
          <w:trHeight w:val="188"/>
        </w:trPr>
        <w:tc>
          <w:tcPr>
            <w:tcW w:w="2537" w:type="dxa"/>
            <w:shd w:val="clear" w:color="auto" w:fill="auto"/>
          </w:tcPr>
          <w:p w14:paraId="12DA2A47" w14:textId="77777777" w:rsidR="00185AE7" w:rsidRPr="005743B9" w:rsidRDefault="00185AE7" w:rsidP="005743B9">
            <w:pPr>
              <w:spacing w:after="0" w:line="240" w:lineRule="auto"/>
            </w:pPr>
            <w:r w:rsidRPr="005743B9">
              <w:t>Dty1_Sts</w:t>
            </w:r>
          </w:p>
        </w:tc>
        <w:tc>
          <w:tcPr>
            <w:tcW w:w="1414" w:type="dxa"/>
            <w:shd w:val="clear" w:color="auto" w:fill="auto"/>
          </w:tcPr>
          <w:p w14:paraId="569492F9" w14:textId="77777777" w:rsidR="00185AE7" w:rsidRPr="005743B9" w:rsidRDefault="00185AE7" w:rsidP="005743B9">
            <w:pPr>
              <w:spacing w:after="0" w:line="240" w:lineRule="auto"/>
            </w:pPr>
            <w:r w:rsidRPr="005743B9">
              <w:t>Mandatory</w:t>
            </w:r>
          </w:p>
        </w:tc>
        <w:tc>
          <w:tcPr>
            <w:tcW w:w="3807" w:type="dxa"/>
            <w:shd w:val="clear" w:color="auto" w:fill="auto"/>
          </w:tcPr>
          <w:p w14:paraId="1CD7489B" w14:textId="77777777" w:rsidR="00185AE7" w:rsidRPr="005743B9" w:rsidRDefault="00185AE7" w:rsidP="005743B9">
            <w:pPr>
              <w:spacing w:after="0" w:line="240" w:lineRule="auto"/>
            </w:pPr>
            <w:r w:rsidRPr="005743B9">
              <w:rPr>
                <w:i/>
              </w:rPr>
              <w:t>Tagname</w:t>
            </w:r>
            <w:r w:rsidRPr="005743B9">
              <w:t>.</w:t>
            </w:r>
            <w:r w:rsidR="006914B8" w:rsidRPr="005743B9">
              <w:t>DTY1_STS</w:t>
            </w:r>
          </w:p>
        </w:tc>
        <w:tc>
          <w:tcPr>
            <w:tcW w:w="2675" w:type="dxa"/>
            <w:shd w:val="clear" w:color="auto" w:fill="auto"/>
          </w:tcPr>
          <w:p w14:paraId="0A09163D" w14:textId="77777777" w:rsidR="00185AE7" w:rsidRPr="005743B9" w:rsidRDefault="00185AE7" w:rsidP="005743B9">
            <w:pPr>
              <w:spacing w:after="0" w:line="240" w:lineRule="auto"/>
            </w:pPr>
            <w:r w:rsidRPr="005743B9">
              <w:t>Duty 1 Status Information</w:t>
            </w:r>
          </w:p>
        </w:tc>
        <w:tc>
          <w:tcPr>
            <w:tcW w:w="2095" w:type="dxa"/>
            <w:shd w:val="clear" w:color="auto" w:fill="auto"/>
          </w:tcPr>
          <w:p w14:paraId="19A6D0EB" w14:textId="77777777" w:rsidR="00185AE7" w:rsidRPr="005743B9" w:rsidRDefault="00185AE7" w:rsidP="005743B9">
            <w:pPr>
              <w:spacing w:after="0" w:line="240" w:lineRule="auto"/>
            </w:pPr>
            <w:del w:id="17" w:author="Steve Cauduro" w:date="2020-03-18T14:48:00Z">
              <w:r w:rsidRPr="005743B9" w:rsidDel="003E175A">
                <w:delText>NAp</w:delText>
              </w:r>
            </w:del>
            <w:ins w:id="18" w:author="Steve Cauduro" w:date="2020-03-18T14:48:00Z">
              <w:r w:rsidR="003E175A" w:rsidRPr="005743B9">
                <w:t>N/A</w:t>
              </w:r>
            </w:ins>
          </w:p>
        </w:tc>
      </w:tr>
      <w:tr w:rsidR="00185AE7" w:rsidRPr="005743B9" w14:paraId="6431729F" w14:textId="77777777" w:rsidTr="005743B9">
        <w:tc>
          <w:tcPr>
            <w:tcW w:w="2537" w:type="dxa"/>
            <w:shd w:val="clear" w:color="auto" w:fill="auto"/>
          </w:tcPr>
          <w:p w14:paraId="15D491BF" w14:textId="77777777" w:rsidR="00185AE7" w:rsidRPr="005743B9" w:rsidRDefault="00185AE7" w:rsidP="005743B9">
            <w:pPr>
              <w:spacing w:after="0" w:line="240" w:lineRule="auto"/>
            </w:pPr>
            <w:r w:rsidRPr="005743B9">
              <w:t>Dty2_Sts</w:t>
            </w:r>
          </w:p>
        </w:tc>
        <w:tc>
          <w:tcPr>
            <w:tcW w:w="1414" w:type="dxa"/>
            <w:shd w:val="clear" w:color="auto" w:fill="auto"/>
          </w:tcPr>
          <w:p w14:paraId="16E80303" w14:textId="77777777" w:rsidR="00185AE7" w:rsidRPr="005743B9" w:rsidRDefault="00185AE7" w:rsidP="005743B9">
            <w:pPr>
              <w:spacing w:after="0" w:line="240" w:lineRule="auto"/>
            </w:pPr>
            <w:r w:rsidRPr="005743B9">
              <w:t>Mandatory</w:t>
            </w:r>
          </w:p>
        </w:tc>
        <w:tc>
          <w:tcPr>
            <w:tcW w:w="3807" w:type="dxa"/>
            <w:shd w:val="clear" w:color="auto" w:fill="auto"/>
          </w:tcPr>
          <w:p w14:paraId="5DC84D86" w14:textId="77777777" w:rsidR="00185AE7" w:rsidRPr="005743B9" w:rsidRDefault="00185AE7" w:rsidP="005743B9">
            <w:pPr>
              <w:spacing w:after="0" w:line="240" w:lineRule="auto"/>
            </w:pPr>
            <w:r w:rsidRPr="005743B9">
              <w:rPr>
                <w:i/>
              </w:rPr>
              <w:t>Tagname</w:t>
            </w:r>
            <w:r w:rsidRPr="005743B9">
              <w:t>.</w:t>
            </w:r>
            <w:r w:rsidR="006914B8" w:rsidRPr="005743B9">
              <w:t>DTY2_STS</w:t>
            </w:r>
          </w:p>
        </w:tc>
        <w:tc>
          <w:tcPr>
            <w:tcW w:w="2675" w:type="dxa"/>
            <w:shd w:val="clear" w:color="auto" w:fill="auto"/>
          </w:tcPr>
          <w:p w14:paraId="6852F9CD" w14:textId="77777777" w:rsidR="00185AE7" w:rsidRPr="005743B9" w:rsidRDefault="00185AE7" w:rsidP="005743B9">
            <w:pPr>
              <w:spacing w:after="0" w:line="240" w:lineRule="auto"/>
            </w:pPr>
            <w:r w:rsidRPr="005743B9">
              <w:t>Duty 2 Status Information</w:t>
            </w:r>
          </w:p>
        </w:tc>
        <w:tc>
          <w:tcPr>
            <w:tcW w:w="2095" w:type="dxa"/>
            <w:shd w:val="clear" w:color="auto" w:fill="auto"/>
          </w:tcPr>
          <w:p w14:paraId="52460B6F" w14:textId="77777777" w:rsidR="00185AE7" w:rsidRPr="005743B9" w:rsidRDefault="00185AE7" w:rsidP="005743B9">
            <w:pPr>
              <w:spacing w:after="0" w:line="240" w:lineRule="auto"/>
            </w:pPr>
            <w:del w:id="19" w:author="Steve Cauduro" w:date="2020-03-18T14:48:00Z">
              <w:r w:rsidRPr="005743B9" w:rsidDel="003E175A">
                <w:delText>NAp</w:delText>
              </w:r>
            </w:del>
            <w:ins w:id="20" w:author="Steve Cauduro" w:date="2020-03-18T14:48:00Z">
              <w:r w:rsidR="003E175A" w:rsidRPr="005743B9">
                <w:t>N/A</w:t>
              </w:r>
            </w:ins>
          </w:p>
        </w:tc>
      </w:tr>
      <w:tr w:rsidR="00185AE7" w:rsidRPr="005743B9" w14:paraId="4E517D9C" w14:textId="77777777" w:rsidTr="005743B9">
        <w:tc>
          <w:tcPr>
            <w:tcW w:w="2537" w:type="dxa"/>
            <w:shd w:val="clear" w:color="auto" w:fill="auto"/>
          </w:tcPr>
          <w:p w14:paraId="58071AAC" w14:textId="77777777" w:rsidR="00185AE7" w:rsidRPr="005743B9" w:rsidRDefault="006D047A" w:rsidP="005743B9">
            <w:pPr>
              <w:spacing w:after="0" w:line="240" w:lineRule="auto"/>
            </w:pPr>
            <w:r w:rsidRPr="005743B9">
              <w:t>Duty_Alternation_Selection</w:t>
            </w:r>
          </w:p>
        </w:tc>
        <w:tc>
          <w:tcPr>
            <w:tcW w:w="1414" w:type="dxa"/>
            <w:shd w:val="clear" w:color="auto" w:fill="auto"/>
          </w:tcPr>
          <w:p w14:paraId="23971B51" w14:textId="77777777" w:rsidR="00185AE7" w:rsidRPr="005743B9" w:rsidRDefault="006D047A" w:rsidP="005743B9">
            <w:pPr>
              <w:spacing w:after="0" w:line="240" w:lineRule="auto"/>
            </w:pPr>
            <w:r w:rsidRPr="005743B9">
              <w:t>Mandatory</w:t>
            </w:r>
          </w:p>
        </w:tc>
        <w:tc>
          <w:tcPr>
            <w:tcW w:w="3807" w:type="dxa"/>
            <w:shd w:val="clear" w:color="auto" w:fill="auto"/>
          </w:tcPr>
          <w:p w14:paraId="76FFBC4D" w14:textId="77777777" w:rsidR="00185AE7" w:rsidRPr="005743B9" w:rsidRDefault="006D047A" w:rsidP="005743B9">
            <w:pPr>
              <w:spacing w:after="0" w:line="240" w:lineRule="auto"/>
            </w:pPr>
            <w:r w:rsidRPr="005743B9">
              <w:rPr>
                <w:i/>
              </w:rPr>
              <w:t>Tagname</w:t>
            </w:r>
            <w:r w:rsidRPr="005743B9">
              <w:t>.AO_EN</w:t>
            </w:r>
          </w:p>
        </w:tc>
        <w:tc>
          <w:tcPr>
            <w:tcW w:w="2675" w:type="dxa"/>
            <w:shd w:val="clear" w:color="auto" w:fill="auto"/>
          </w:tcPr>
          <w:p w14:paraId="4BE7D9EC" w14:textId="77777777" w:rsidR="00185AE7" w:rsidRPr="005743B9" w:rsidRDefault="006D047A" w:rsidP="005743B9">
            <w:pPr>
              <w:spacing w:after="0" w:line="240" w:lineRule="auto"/>
            </w:pPr>
            <w:r w:rsidRPr="005743B9">
              <w:t>Duty Rotation Mode</w:t>
            </w:r>
          </w:p>
        </w:tc>
        <w:tc>
          <w:tcPr>
            <w:tcW w:w="2095" w:type="dxa"/>
            <w:shd w:val="clear" w:color="auto" w:fill="auto"/>
          </w:tcPr>
          <w:p w14:paraId="18A007A1" w14:textId="77777777" w:rsidR="00185AE7" w:rsidRPr="005743B9" w:rsidRDefault="006D047A" w:rsidP="005743B9">
            <w:pPr>
              <w:spacing w:after="0" w:line="240" w:lineRule="auto"/>
            </w:pPr>
            <w:del w:id="21" w:author="Steve Cauduro" w:date="2020-03-18T14:48:00Z">
              <w:r w:rsidRPr="005743B9" w:rsidDel="003E175A">
                <w:delText>NAp</w:delText>
              </w:r>
            </w:del>
            <w:ins w:id="22" w:author="Steve Cauduro" w:date="2020-03-18T14:48:00Z">
              <w:r w:rsidR="003E175A" w:rsidRPr="005743B9">
                <w:t>N/A</w:t>
              </w:r>
            </w:ins>
          </w:p>
        </w:tc>
      </w:tr>
      <w:tr w:rsidR="00185AE7" w:rsidRPr="005743B9" w14:paraId="3D67FD8A" w14:textId="77777777" w:rsidTr="005743B9">
        <w:tc>
          <w:tcPr>
            <w:tcW w:w="2537" w:type="dxa"/>
            <w:shd w:val="clear" w:color="auto" w:fill="auto"/>
          </w:tcPr>
          <w:p w14:paraId="274CA683" w14:textId="77777777" w:rsidR="00185AE7" w:rsidRPr="005743B9" w:rsidRDefault="006D047A" w:rsidP="005743B9">
            <w:pPr>
              <w:spacing w:after="0" w:line="240" w:lineRule="auto"/>
            </w:pPr>
            <w:r w:rsidRPr="005743B9">
              <w:t>Alternation_Hour_SP</w:t>
            </w:r>
          </w:p>
        </w:tc>
        <w:tc>
          <w:tcPr>
            <w:tcW w:w="1414" w:type="dxa"/>
            <w:shd w:val="clear" w:color="auto" w:fill="auto"/>
          </w:tcPr>
          <w:p w14:paraId="429CA517" w14:textId="77777777" w:rsidR="00185AE7" w:rsidRPr="005743B9" w:rsidRDefault="006D047A" w:rsidP="005743B9">
            <w:pPr>
              <w:spacing w:after="0" w:line="240" w:lineRule="auto"/>
            </w:pPr>
            <w:r w:rsidRPr="005743B9">
              <w:t>Mandatory</w:t>
            </w:r>
          </w:p>
        </w:tc>
        <w:tc>
          <w:tcPr>
            <w:tcW w:w="3807" w:type="dxa"/>
            <w:shd w:val="clear" w:color="auto" w:fill="auto"/>
          </w:tcPr>
          <w:p w14:paraId="0E76315C" w14:textId="77777777" w:rsidR="00185AE7" w:rsidRPr="005743B9" w:rsidRDefault="006D047A" w:rsidP="005743B9">
            <w:pPr>
              <w:spacing w:after="0" w:line="240" w:lineRule="auto"/>
            </w:pPr>
            <w:r w:rsidRPr="005743B9">
              <w:rPr>
                <w:i/>
              </w:rPr>
              <w:t>Tagname</w:t>
            </w:r>
            <w:r w:rsidRPr="005743B9">
              <w:t>.AO_HS</w:t>
            </w:r>
          </w:p>
        </w:tc>
        <w:tc>
          <w:tcPr>
            <w:tcW w:w="2675" w:type="dxa"/>
            <w:shd w:val="clear" w:color="auto" w:fill="auto"/>
          </w:tcPr>
          <w:p w14:paraId="67504D44" w14:textId="77777777" w:rsidR="00185AE7" w:rsidRPr="005743B9" w:rsidRDefault="006D047A" w:rsidP="005743B9">
            <w:pPr>
              <w:spacing w:after="0" w:line="240" w:lineRule="auto"/>
            </w:pPr>
            <w:r w:rsidRPr="005743B9">
              <w:t>Daily Rotation Hour at which to rotate</w:t>
            </w:r>
          </w:p>
        </w:tc>
        <w:tc>
          <w:tcPr>
            <w:tcW w:w="2095" w:type="dxa"/>
            <w:shd w:val="clear" w:color="auto" w:fill="auto"/>
          </w:tcPr>
          <w:p w14:paraId="0EB12869" w14:textId="77777777" w:rsidR="00185AE7" w:rsidRPr="005743B9" w:rsidRDefault="006D047A" w:rsidP="005743B9">
            <w:pPr>
              <w:spacing w:after="0" w:line="240" w:lineRule="auto"/>
            </w:pPr>
            <w:del w:id="23" w:author="Steve Cauduro" w:date="2020-03-18T14:48:00Z">
              <w:r w:rsidRPr="005743B9" w:rsidDel="003E175A">
                <w:delText>NAp</w:delText>
              </w:r>
            </w:del>
            <w:ins w:id="24" w:author="Steve Cauduro" w:date="2020-03-18T14:48:00Z">
              <w:r w:rsidR="003E175A" w:rsidRPr="005743B9">
                <w:t>N/A</w:t>
              </w:r>
            </w:ins>
          </w:p>
        </w:tc>
      </w:tr>
      <w:tr w:rsidR="00185AE7" w:rsidRPr="005743B9" w14:paraId="792DB2F9" w14:textId="77777777" w:rsidTr="005743B9">
        <w:tc>
          <w:tcPr>
            <w:tcW w:w="2537" w:type="dxa"/>
            <w:shd w:val="clear" w:color="auto" w:fill="auto"/>
          </w:tcPr>
          <w:p w14:paraId="59767637" w14:textId="77777777" w:rsidR="00185AE7" w:rsidRPr="005743B9" w:rsidRDefault="006D047A" w:rsidP="005743B9">
            <w:pPr>
              <w:spacing w:after="0" w:line="240" w:lineRule="auto"/>
            </w:pPr>
            <w:r w:rsidRPr="005743B9">
              <w:t>Alternation_Minute_SP</w:t>
            </w:r>
          </w:p>
        </w:tc>
        <w:tc>
          <w:tcPr>
            <w:tcW w:w="1414" w:type="dxa"/>
            <w:shd w:val="clear" w:color="auto" w:fill="auto"/>
          </w:tcPr>
          <w:p w14:paraId="30A20914" w14:textId="77777777" w:rsidR="00185AE7" w:rsidRPr="005743B9" w:rsidRDefault="006D047A" w:rsidP="005743B9">
            <w:pPr>
              <w:spacing w:after="0" w:line="240" w:lineRule="auto"/>
            </w:pPr>
            <w:r w:rsidRPr="005743B9">
              <w:t>Mandatory</w:t>
            </w:r>
          </w:p>
        </w:tc>
        <w:tc>
          <w:tcPr>
            <w:tcW w:w="3807" w:type="dxa"/>
            <w:shd w:val="clear" w:color="auto" w:fill="auto"/>
          </w:tcPr>
          <w:p w14:paraId="534309B9" w14:textId="77777777" w:rsidR="00185AE7" w:rsidRPr="005743B9" w:rsidRDefault="006D047A" w:rsidP="005743B9">
            <w:pPr>
              <w:spacing w:after="0" w:line="240" w:lineRule="auto"/>
            </w:pPr>
            <w:r w:rsidRPr="005743B9">
              <w:rPr>
                <w:i/>
              </w:rPr>
              <w:t>Tagname</w:t>
            </w:r>
            <w:r w:rsidRPr="005743B9">
              <w:t>.AO_MS</w:t>
            </w:r>
          </w:p>
        </w:tc>
        <w:tc>
          <w:tcPr>
            <w:tcW w:w="2675" w:type="dxa"/>
            <w:shd w:val="clear" w:color="auto" w:fill="auto"/>
          </w:tcPr>
          <w:p w14:paraId="4DD8E6A8" w14:textId="77777777" w:rsidR="00185AE7" w:rsidRPr="005743B9" w:rsidRDefault="006D047A" w:rsidP="005743B9">
            <w:pPr>
              <w:spacing w:after="0" w:line="240" w:lineRule="auto"/>
            </w:pPr>
            <w:r w:rsidRPr="005743B9">
              <w:t>Daily Rotation Minute at which to Rotate</w:t>
            </w:r>
          </w:p>
        </w:tc>
        <w:tc>
          <w:tcPr>
            <w:tcW w:w="2095" w:type="dxa"/>
            <w:shd w:val="clear" w:color="auto" w:fill="auto"/>
          </w:tcPr>
          <w:p w14:paraId="15159CD1" w14:textId="77777777" w:rsidR="00185AE7" w:rsidRPr="005743B9" w:rsidRDefault="006D047A" w:rsidP="005743B9">
            <w:pPr>
              <w:spacing w:after="0" w:line="240" w:lineRule="auto"/>
            </w:pPr>
            <w:del w:id="25" w:author="Steve Cauduro" w:date="2020-03-18T14:48:00Z">
              <w:r w:rsidRPr="005743B9" w:rsidDel="003E175A">
                <w:delText>NAp</w:delText>
              </w:r>
            </w:del>
            <w:ins w:id="26" w:author="Steve Cauduro" w:date="2020-03-18T14:48:00Z">
              <w:r w:rsidR="003E175A" w:rsidRPr="005743B9">
                <w:t>N/A</w:t>
              </w:r>
            </w:ins>
          </w:p>
        </w:tc>
      </w:tr>
      <w:tr w:rsidR="00185AE7" w:rsidRPr="005743B9" w14:paraId="7F44A5EA" w14:textId="77777777" w:rsidTr="005743B9">
        <w:tc>
          <w:tcPr>
            <w:tcW w:w="2537" w:type="dxa"/>
            <w:shd w:val="clear" w:color="auto" w:fill="auto"/>
          </w:tcPr>
          <w:p w14:paraId="6937EB5F" w14:textId="77777777" w:rsidR="00185AE7" w:rsidRPr="005743B9" w:rsidRDefault="006D047A" w:rsidP="005743B9">
            <w:pPr>
              <w:spacing w:after="0" w:line="240" w:lineRule="auto"/>
            </w:pPr>
            <w:r w:rsidRPr="005743B9">
              <w:t>Alternation_Days_SP</w:t>
            </w:r>
          </w:p>
        </w:tc>
        <w:tc>
          <w:tcPr>
            <w:tcW w:w="1414" w:type="dxa"/>
            <w:shd w:val="clear" w:color="auto" w:fill="auto"/>
          </w:tcPr>
          <w:p w14:paraId="214D9187" w14:textId="77777777" w:rsidR="00185AE7" w:rsidRPr="005743B9" w:rsidRDefault="006D047A" w:rsidP="005743B9">
            <w:pPr>
              <w:spacing w:after="0" w:line="240" w:lineRule="auto"/>
            </w:pPr>
            <w:r w:rsidRPr="005743B9">
              <w:t>Mandatory</w:t>
            </w:r>
          </w:p>
        </w:tc>
        <w:tc>
          <w:tcPr>
            <w:tcW w:w="3807" w:type="dxa"/>
            <w:shd w:val="clear" w:color="auto" w:fill="auto"/>
          </w:tcPr>
          <w:p w14:paraId="37D49EBE" w14:textId="77777777" w:rsidR="00185AE7" w:rsidRPr="005743B9" w:rsidRDefault="006D047A" w:rsidP="005743B9">
            <w:pPr>
              <w:spacing w:after="0" w:line="240" w:lineRule="auto"/>
            </w:pPr>
            <w:r w:rsidRPr="005743B9">
              <w:rPr>
                <w:i/>
              </w:rPr>
              <w:t>Tagname</w:t>
            </w:r>
            <w:r w:rsidRPr="005743B9">
              <w:t>.AO_</w:t>
            </w:r>
            <w:r w:rsidR="00CB650C" w:rsidRPr="005743B9">
              <w:t>DY</w:t>
            </w:r>
          </w:p>
        </w:tc>
        <w:tc>
          <w:tcPr>
            <w:tcW w:w="2675" w:type="dxa"/>
            <w:shd w:val="clear" w:color="auto" w:fill="auto"/>
          </w:tcPr>
          <w:p w14:paraId="72DAA96D" w14:textId="77777777" w:rsidR="00185AE7" w:rsidRPr="005743B9" w:rsidRDefault="006D047A" w:rsidP="005743B9">
            <w:pPr>
              <w:spacing w:after="0" w:line="240" w:lineRule="auto"/>
            </w:pPr>
            <w:r w:rsidRPr="005743B9">
              <w:t>Daily Rotation number of days between rotations</w:t>
            </w:r>
          </w:p>
        </w:tc>
        <w:tc>
          <w:tcPr>
            <w:tcW w:w="2095" w:type="dxa"/>
            <w:shd w:val="clear" w:color="auto" w:fill="auto"/>
          </w:tcPr>
          <w:p w14:paraId="49A2A299" w14:textId="77777777" w:rsidR="00185AE7" w:rsidRPr="005743B9" w:rsidRDefault="006D047A" w:rsidP="005743B9">
            <w:pPr>
              <w:spacing w:after="0" w:line="240" w:lineRule="auto"/>
            </w:pPr>
            <w:del w:id="27" w:author="Steve Cauduro" w:date="2020-03-18T14:48:00Z">
              <w:r w:rsidRPr="005743B9" w:rsidDel="003E175A">
                <w:delText>NAp</w:delText>
              </w:r>
            </w:del>
            <w:ins w:id="28" w:author="Steve Cauduro" w:date="2020-03-18T14:48:00Z">
              <w:r w:rsidR="003E175A" w:rsidRPr="005743B9">
                <w:t>N/A</w:t>
              </w:r>
            </w:ins>
          </w:p>
        </w:tc>
      </w:tr>
      <w:tr w:rsidR="00185AE7" w:rsidRPr="005743B9" w14:paraId="2FE943CD" w14:textId="77777777" w:rsidTr="005743B9">
        <w:tc>
          <w:tcPr>
            <w:tcW w:w="2537" w:type="dxa"/>
            <w:shd w:val="clear" w:color="auto" w:fill="auto"/>
          </w:tcPr>
          <w:p w14:paraId="079DF627" w14:textId="77777777" w:rsidR="00185AE7" w:rsidRPr="005743B9" w:rsidRDefault="006D047A" w:rsidP="005743B9">
            <w:pPr>
              <w:spacing w:after="0" w:line="240" w:lineRule="auto"/>
            </w:pPr>
            <w:r w:rsidRPr="005743B9">
              <w:t>Alternation_Hours_SP</w:t>
            </w:r>
          </w:p>
        </w:tc>
        <w:tc>
          <w:tcPr>
            <w:tcW w:w="1414" w:type="dxa"/>
            <w:shd w:val="clear" w:color="auto" w:fill="auto"/>
          </w:tcPr>
          <w:p w14:paraId="51F8D842" w14:textId="77777777" w:rsidR="00185AE7" w:rsidRPr="005743B9" w:rsidRDefault="006D047A" w:rsidP="005743B9">
            <w:pPr>
              <w:spacing w:after="0" w:line="240" w:lineRule="auto"/>
            </w:pPr>
            <w:r w:rsidRPr="005743B9">
              <w:t>Mandatory</w:t>
            </w:r>
          </w:p>
        </w:tc>
        <w:tc>
          <w:tcPr>
            <w:tcW w:w="3807" w:type="dxa"/>
            <w:shd w:val="clear" w:color="auto" w:fill="auto"/>
          </w:tcPr>
          <w:p w14:paraId="528D4E9E" w14:textId="77777777" w:rsidR="00185AE7" w:rsidRPr="005743B9" w:rsidRDefault="006D047A" w:rsidP="005743B9">
            <w:pPr>
              <w:spacing w:after="0" w:line="240" w:lineRule="auto"/>
              <w:rPr>
                <w:i/>
              </w:rPr>
            </w:pPr>
            <w:r w:rsidRPr="005743B9">
              <w:rPr>
                <w:i/>
              </w:rPr>
              <w:t>Tagname</w:t>
            </w:r>
            <w:r w:rsidRPr="005743B9">
              <w:t>.AO_AI</w:t>
            </w:r>
          </w:p>
        </w:tc>
        <w:tc>
          <w:tcPr>
            <w:tcW w:w="2675" w:type="dxa"/>
            <w:shd w:val="clear" w:color="auto" w:fill="auto"/>
          </w:tcPr>
          <w:p w14:paraId="120DD9CB" w14:textId="77777777" w:rsidR="00185AE7" w:rsidRPr="005743B9" w:rsidRDefault="006D047A" w:rsidP="005743B9">
            <w:pPr>
              <w:spacing w:after="0" w:line="240" w:lineRule="auto"/>
            </w:pPr>
            <w:r w:rsidRPr="005743B9">
              <w:t>Hourly Rotation number of hours between rotation</w:t>
            </w:r>
          </w:p>
        </w:tc>
        <w:tc>
          <w:tcPr>
            <w:tcW w:w="2095" w:type="dxa"/>
            <w:shd w:val="clear" w:color="auto" w:fill="auto"/>
          </w:tcPr>
          <w:p w14:paraId="386904C8" w14:textId="77777777" w:rsidR="00185AE7" w:rsidRPr="005743B9" w:rsidRDefault="006D047A" w:rsidP="005743B9">
            <w:pPr>
              <w:spacing w:after="0" w:line="240" w:lineRule="auto"/>
            </w:pPr>
            <w:del w:id="29" w:author="Steve Cauduro" w:date="2020-03-18T14:48:00Z">
              <w:r w:rsidRPr="005743B9" w:rsidDel="003E175A">
                <w:delText>NAp</w:delText>
              </w:r>
            </w:del>
            <w:ins w:id="30" w:author="Steve Cauduro" w:date="2020-03-18T14:48:00Z">
              <w:r w:rsidR="003E175A" w:rsidRPr="005743B9">
                <w:t>N/A</w:t>
              </w:r>
            </w:ins>
          </w:p>
        </w:tc>
      </w:tr>
      <w:tr w:rsidR="00185AE7" w:rsidRPr="005743B9" w14:paraId="67F21516" w14:textId="77777777" w:rsidTr="005743B9">
        <w:tc>
          <w:tcPr>
            <w:tcW w:w="2537" w:type="dxa"/>
            <w:shd w:val="clear" w:color="auto" w:fill="auto"/>
          </w:tcPr>
          <w:p w14:paraId="22DACC77" w14:textId="77777777" w:rsidR="00185AE7" w:rsidRPr="005743B9" w:rsidRDefault="006D047A" w:rsidP="005743B9">
            <w:pPr>
              <w:spacing w:after="0" w:line="240" w:lineRule="auto"/>
            </w:pPr>
            <w:r w:rsidRPr="005743B9">
              <w:t>Days_Remaining</w:t>
            </w:r>
          </w:p>
        </w:tc>
        <w:tc>
          <w:tcPr>
            <w:tcW w:w="1414" w:type="dxa"/>
            <w:shd w:val="clear" w:color="auto" w:fill="auto"/>
          </w:tcPr>
          <w:p w14:paraId="3EE2C586" w14:textId="77777777" w:rsidR="00185AE7" w:rsidRPr="005743B9" w:rsidRDefault="006D047A" w:rsidP="005743B9">
            <w:pPr>
              <w:spacing w:after="0" w:line="240" w:lineRule="auto"/>
            </w:pPr>
            <w:r w:rsidRPr="005743B9">
              <w:t>Mandatory</w:t>
            </w:r>
          </w:p>
        </w:tc>
        <w:tc>
          <w:tcPr>
            <w:tcW w:w="3807" w:type="dxa"/>
            <w:shd w:val="clear" w:color="auto" w:fill="auto"/>
          </w:tcPr>
          <w:p w14:paraId="1CC08CC9" w14:textId="77777777" w:rsidR="00185AE7" w:rsidRPr="005743B9" w:rsidRDefault="006D047A" w:rsidP="005743B9">
            <w:pPr>
              <w:spacing w:after="0" w:line="240" w:lineRule="auto"/>
            </w:pPr>
            <w:r w:rsidRPr="005743B9">
              <w:rPr>
                <w:i/>
              </w:rPr>
              <w:t>Tagname</w:t>
            </w:r>
            <w:r w:rsidRPr="005743B9">
              <w:t>.AI_TY</w:t>
            </w:r>
          </w:p>
        </w:tc>
        <w:tc>
          <w:tcPr>
            <w:tcW w:w="2675" w:type="dxa"/>
            <w:shd w:val="clear" w:color="auto" w:fill="auto"/>
          </w:tcPr>
          <w:p w14:paraId="21E5AC1A" w14:textId="77777777" w:rsidR="00185AE7" w:rsidRPr="005743B9" w:rsidRDefault="006D047A" w:rsidP="005743B9">
            <w:pPr>
              <w:spacing w:after="0" w:line="240" w:lineRule="auto"/>
            </w:pPr>
            <w:r w:rsidRPr="005743B9">
              <w:t xml:space="preserve">Daily Rotation Days </w:t>
            </w:r>
            <w:r w:rsidRPr="005743B9">
              <w:lastRenderedPageBreak/>
              <w:t>Remaining</w:t>
            </w:r>
          </w:p>
        </w:tc>
        <w:tc>
          <w:tcPr>
            <w:tcW w:w="2095" w:type="dxa"/>
            <w:shd w:val="clear" w:color="auto" w:fill="auto"/>
          </w:tcPr>
          <w:p w14:paraId="030813F3" w14:textId="77777777" w:rsidR="00185AE7" w:rsidRPr="005743B9" w:rsidRDefault="006D047A" w:rsidP="005743B9">
            <w:pPr>
              <w:spacing w:after="0" w:line="240" w:lineRule="auto"/>
            </w:pPr>
            <w:del w:id="31" w:author="Steve Cauduro" w:date="2020-03-18T14:48:00Z">
              <w:r w:rsidRPr="005743B9" w:rsidDel="003E175A">
                <w:lastRenderedPageBreak/>
                <w:delText>NAp</w:delText>
              </w:r>
            </w:del>
            <w:ins w:id="32" w:author="Steve Cauduro" w:date="2020-03-18T14:48:00Z">
              <w:r w:rsidR="003E175A" w:rsidRPr="005743B9">
                <w:t>N/A</w:t>
              </w:r>
            </w:ins>
          </w:p>
        </w:tc>
      </w:tr>
      <w:tr w:rsidR="00185AE7" w:rsidRPr="005743B9" w14:paraId="7D25370B" w14:textId="77777777" w:rsidTr="005743B9">
        <w:tc>
          <w:tcPr>
            <w:tcW w:w="2537" w:type="dxa"/>
            <w:shd w:val="clear" w:color="auto" w:fill="auto"/>
          </w:tcPr>
          <w:p w14:paraId="4D1FD598" w14:textId="77777777" w:rsidR="00185AE7" w:rsidRPr="005743B9" w:rsidRDefault="006D047A" w:rsidP="005743B9">
            <w:pPr>
              <w:spacing w:after="0" w:line="240" w:lineRule="auto"/>
            </w:pPr>
            <w:r w:rsidRPr="005743B9">
              <w:t>Duty1_Duty2_Span_SP</w:t>
            </w:r>
          </w:p>
        </w:tc>
        <w:tc>
          <w:tcPr>
            <w:tcW w:w="1414" w:type="dxa"/>
            <w:shd w:val="clear" w:color="auto" w:fill="auto"/>
          </w:tcPr>
          <w:p w14:paraId="59520893" w14:textId="77777777" w:rsidR="00185AE7" w:rsidRPr="005743B9" w:rsidRDefault="006D047A" w:rsidP="005743B9">
            <w:pPr>
              <w:spacing w:after="0" w:line="240" w:lineRule="auto"/>
            </w:pPr>
            <w:r w:rsidRPr="005743B9">
              <w:t>Mandatory</w:t>
            </w:r>
          </w:p>
        </w:tc>
        <w:tc>
          <w:tcPr>
            <w:tcW w:w="3807" w:type="dxa"/>
            <w:shd w:val="clear" w:color="auto" w:fill="auto"/>
          </w:tcPr>
          <w:p w14:paraId="3B1FDFDF" w14:textId="77777777" w:rsidR="00185AE7" w:rsidRPr="005743B9" w:rsidRDefault="006D047A" w:rsidP="005743B9">
            <w:pPr>
              <w:spacing w:after="0" w:line="240" w:lineRule="auto"/>
              <w:rPr>
                <w:i/>
              </w:rPr>
            </w:pPr>
            <w:r w:rsidRPr="005743B9">
              <w:rPr>
                <w:i/>
              </w:rPr>
              <w:t>Tagname</w:t>
            </w:r>
            <w:r w:rsidRPr="005743B9">
              <w:t>.AI_EU</w:t>
            </w:r>
          </w:p>
        </w:tc>
        <w:tc>
          <w:tcPr>
            <w:tcW w:w="2675" w:type="dxa"/>
            <w:shd w:val="clear" w:color="auto" w:fill="auto"/>
          </w:tcPr>
          <w:p w14:paraId="50DC3A23" w14:textId="77777777" w:rsidR="00185AE7" w:rsidRPr="005743B9" w:rsidRDefault="006D047A" w:rsidP="005743B9">
            <w:pPr>
              <w:spacing w:after="0" w:line="240" w:lineRule="auto"/>
            </w:pPr>
            <w:r w:rsidRPr="005743B9">
              <w:t>Required Span between Duty 1 and Duty 2 Setpoints</w:t>
            </w:r>
          </w:p>
        </w:tc>
        <w:tc>
          <w:tcPr>
            <w:tcW w:w="2095" w:type="dxa"/>
            <w:shd w:val="clear" w:color="auto" w:fill="auto"/>
          </w:tcPr>
          <w:p w14:paraId="2BAF3F89" w14:textId="77777777" w:rsidR="00185AE7" w:rsidRPr="005743B9" w:rsidRDefault="006D047A" w:rsidP="005743B9">
            <w:pPr>
              <w:spacing w:after="0" w:line="240" w:lineRule="auto"/>
            </w:pPr>
            <w:del w:id="33" w:author="Steve Cauduro" w:date="2020-03-18T14:48:00Z">
              <w:r w:rsidRPr="005743B9" w:rsidDel="003E175A">
                <w:delText>NAp</w:delText>
              </w:r>
            </w:del>
            <w:ins w:id="34" w:author="Steve Cauduro" w:date="2020-03-18T14:48:00Z">
              <w:r w:rsidR="003E175A" w:rsidRPr="005743B9">
                <w:t>N/A</w:t>
              </w:r>
            </w:ins>
          </w:p>
        </w:tc>
      </w:tr>
      <w:tr w:rsidR="006D047A" w:rsidRPr="005743B9" w14:paraId="223956C4" w14:textId="77777777" w:rsidTr="005743B9">
        <w:tc>
          <w:tcPr>
            <w:tcW w:w="2537" w:type="dxa"/>
            <w:shd w:val="clear" w:color="auto" w:fill="auto"/>
          </w:tcPr>
          <w:p w14:paraId="17BD9DC1" w14:textId="77777777" w:rsidR="006D047A" w:rsidRPr="005743B9" w:rsidRDefault="006D047A" w:rsidP="005743B9">
            <w:pPr>
              <w:spacing w:after="0" w:line="240" w:lineRule="auto"/>
            </w:pPr>
            <w:r w:rsidRPr="005743B9">
              <w:t>WW_Lvl_Max</w:t>
            </w:r>
          </w:p>
        </w:tc>
        <w:tc>
          <w:tcPr>
            <w:tcW w:w="1414" w:type="dxa"/>
            <w:shd w:val="clear" w:color="auto" w:fill="auto"/>
          </w:tcPr>
          <w:p w14:paraId="6059B939" w14:textId="77777777" w:rsidR="006D047A" w:rsidRPr="005743B9" w:rsidRDefault="006D047A" w:rsidP="005743B9">
            <w:pPr>
              <w:spacing w:after="0" w:line="240" w:lineRule="auto"/>
            </w:pPr>
            <w:r w:rsidRPr="005743B9">
              <w:t>Mandatory</w:t>
            </w:r>
          </w:p>
        </w:tc>
        <w:tc>
          <w:tcPr>
            <w:tcW w:w="3807" w:type="dxa"/>
            <w:shd w:val="clear" w:color="auto" w:fill="auto"/>
          </w:tcPr>
          <w:p w14:paraId="6D239DD1" w14:textId="77777777" w:rsidR="006D047A" w:rsidRPr="005743B9" w:rsidRDefault="00CB650C" w:rsidP="005743B9">
            <w:pPr>
              <w:spacing w:after="0" w:line="240" w:lineRule="auto"/>
            </w:pPr>
            <w:r w:rsidRPr="005743B9">
              <w:t>100</w:t>
            </w:r>
          </w:p>
        </w:tc>
        <w:tc>
          <w:tcPr>
            <w:tcW w:w="2675" w:type="dxa"/>
            <w:shd w:val="clear" w:color="auto" w:fill="auto"/>
          </w:tcPr>
          <w:p w14:paraId="0A6A3A2A" w14:textId="77777777" w:rsidR="006D047A" w:rsidRPr="005743B9" w:rsidRDefault="006D047A" w:rsidP="005743B9">
            <w:pPr>
              <w:spacing w:after="0" w:line="240" w:lineRule="auto"/>
            </w:pPr>
            <w:r w:rsidRPr="005743B9">
              <w:t>Maximum Wet well Level</w:t>
            </w:r>
          </w:p>
        </w:tc>
        <w:tc>
          <w:tcPr>
            <w:tcW w:w="2095" w:type="dxa"/>
            <w:shd w:val="clear" w:color="auto" w:fill="auto"/>
          </w:tcPr>
          <w:p w14:paraId="28460BA4" w14:textId="77777777" w:rsidR="006D047A" w:rsidRPr="005743B9" w:rsidRDefault="00CB650C" w:rsidP="005743B9">
            <w:pPr>
              <w:spacing w:after="0" w:line="240" w:lineRule="auto"/>
            </w:pPr>
            <w:r w:rsidRPr="005743B9">
              <w:t>Typically 100%, but could be in metres or some other absolute measurement.  For dynamic updating, map AO_XM tag from control instrument.</w:t>
            </w:r>
          </w:p>
        </w:tc>
      </w:tr>
      <w:tr w:rsidR="006D047A" w:rsidRPr="005743B9" w14:paraId="50AFA222" w14:textId="77777777" w:rsidTr="005743B9">
        <w:tc>
          <w:tcPr>
            <w:tcW w:w="2537" w:type="dxa"/>
            <w:shd w:val="clear" w:color="auto" w:fill="auto"/>
          </w:tcPr>
          <w:p w14:paraId="0CC25BEC" w14:textId="77777777" w:rsidR="006D047A" w:rsidRPr="005743B9" w:rsidRDefault="006D047A" w:rsidP="005743B9">
            <w:pPr>
              <w:spacing w:after="0" w:line="240" w:lineRule="auto"/>
            </w:pPr>
            <w:r w:rsidRPr="005743B9">
              <w:t>Duty_Assignment_PB</w:t>
            </w:r>
          </w:p>
        </w:tc>
        <w:tc>
          <w:tcPr>
            <w:tcW w:w="1414" w:type="dxa"/>
            <w:shd w:val="clear" w:color="auto" w:fill="auto"/>
          </w:tcPr>
          <w:p w14:paraId="174D217D" w14:textId="77777777" w:rsidR="006D047A" w:rsidRPr="005743B9" w:rsidRDefault="006D047A" w:rsidP="005743B9">
            <w:pPr>
              <w:spacing w:after="0" w:line="240" w:lineRule="auto"/>
            </w:pPr>
            <w:r w:rsidRPr="005743B9">
              <w:t>Mandatory</w:t>
            </w:r>
          </w:p>
        </w:tc>
        <w:tc>
          <w:tcPr>
            <w:tcW w:w="3807" w:type="dxa"/>
            <w:shd w:val="clear" w:color="auto" w:fill="auto"/>
          </w:tcPr>
          <w:p w14:paraId="050A6718" w14:textId="77777777" w:rsidR="006D047A" w:rsidRPr="005743B9" w:rsidRDefault="006D047A" w:rsidP="005743B9">
            <w:pPr>
              <w:spacing w:after="0" w:line="240" w:lineRule="auto"/>
              <w:rPr>
                <w:i/>
              </w:rPr>
            </w:pPr>
            <w:r w:rsidRPr="005743B9">
              <w:rPr>
                <w:i/>
              </w:rPr>
              <w:t>Tagname</w:t>
            </w:r>
            <w:r w:rsidRPr="005743B9">
              <w:t>.PB_AU</w:t>
            </w:r>
          </w:p>
        </w:tc>
        <w:tc>
          <w:tcPr>
            <w:tcW w:w="2675" w:type="dxa"/>
            <w:shd w:val="clear" w:color="auto" w:fill="auto"/>
          </w:tcPr>
          <w:p w14:paraId="7B21BD69" w14:textId="77777777" w:rsidR="006D047A" w:rsidRPr="005743B9" w:rsidRDefault="006D047A" w:rsidP="005743B9">
            <w:pPr>
              <w:spacing w:after="0" w:line="240" w:lineRule="auto"/>
            </w:pPr>
            <w:r w:rsidRPr="005743B9">
              <w:t>Duty Assignments Pushbutton</w:t>
            </w:r>
          </w:p>
        </w:tc>
        <w:tc>
          <w:tcPr>
            <w:tcW w:w="2095" w:type="dxa"/>
            <w:shd w:val="clear" w:color="auto" w:fill="auto"/>
          </w:tcPr>
          <w:p w14:paraId="586C601A" w14:textId="77777777" w:rsidR="006D047A" w:rsidRPr="005743B9" w:rsidRDefault="006D047A" w:rsidP="005743B9">
            <w:pPr>
              <w:spacing w:after="0" w:line="240" w:lineRule="auto"/>
            </w:pPr>
            <w:del w:id="35" w:author="Steve Cauduro" w:date="2020-03-18T14:48:00Z">
              <w:r w:rsidRPr="005743B9" w:rsidDel="003E175A">
                <w:delText>NAp</w:delText>
              </w:r>
            </w:del>
            <w:ins w:id="36" w:author="Steve Cauduro" w:date="2020-03-18T14:48:00Z">
              <w:r w:rsidR="003E175A" w:rsidRPr="005743B9">
                <w:t>N/A</w:t>
              </w:r>
            </w:ins>
          </w:p>
        </w:tc>
      </w:tr>
      <w:tr w:rsidR="006D047A" w:rsidRPr="005743B9" w14:paraId="61F92656" w14:textId="77777777" w:rsidTr="005743B9">
        <w:tc>
          <w:tcPr>
            <w:tcW w:w="2537" w:type="dxa"/>
            <w:shd w:val="clear" w:color="auto" w:fill="auto"/>
          </w:tcPr>
          <w:p w14:paraId="7CEBC046" w14:textId="77777777" w:rsidR="006D047A" w:rsidRPr="005743B9" w:rsidRDefault="006D047A" w:rsidP="005743B9">
            <w:pPr>
              <w:spacing w:after="0" w:line="240" w:lineRule="auto"/>
            </w:pPr>
            <w:r w:rsidRPr="005743B9">
              <w:t>Duty_Assignment_Error</w:t>
            </w:r>
          </w:p>
        </w:tc>
        <w:tc>
          <w:tcPr>
            <w:tcW w:w="1414" w:type="dxa"/>
            <w:shd w:val="clear" w:color="auto" w:fill="auto"/>
          </w:tcPr>
          <w:p w14:paraId="7B3C3A08" w14:textId="77777777" w:rsidR="006D047A" w:rsidRPr="005743B9" w:rsidRDefault="006D047A" w:rsidP="005743B9">
            <w:pPr>
              <w:spacing w:after="0" w:line="240" w:lineRule="auto"/>
            </w:pPr>
            <w:r w:rsidRPr="005743B9">
              <w:t>Mandatory</w:t>
            </w:r>
          </w:p>
        </w:tc>
        <w:tc>
          <w:tcPr>
            <w:tcW w:w="3807" w:type="dxa"/>
            <w:shd w:val="clear" w:color="auto" w:fill="auto"/>
          </w:tcPr>
          <w:p w14:paraId="508B47CE" w14:textId="77777777" w:rsidR="006D047A" w:rsidRPr="005743B9" w:rsidRDefault="006D047A" w:rsidP="005743B9">
            <w:pPr>
              <w:spacing w:after="0" w:line="240" w:lineRule="auto"/>
              <w:rPr>
                <w:i/>
              </w:rPr>
            </w:pPr>
            <w:r w:rsidRPr="005743B9">
              <w:rPr>
                <w:i/>
              </w:rPr>
              <w:t>Tagname</w:t>
            </w:r>
            <w:r w:rsidRPr="005743B9">
              <w:t>.DI_UE</w:t>
            </w:r>
          </w:p>
        </w:tc>
        <w:tc>
          <w:tcPr>
            <w:tcW w:w="2675" w:type="dxa"/>
            <w:shd w:val="clear" w:color="auto" w:fill="auto"/>
          </w:tcPr>
          <w:p w14:paraId="0A4E9044" w14:textId="77777777" w:rsidR="006D047A" w:rsidRPr="005743B9" w:rsidRDefault="006D047A" w:rsidP="005743B9">
            <w:pPr>
              <w:spacing w:after="0" w:line="240" w:lineRule="auto"/>
            </w:pPr>
            <w:r w:rsidRPr="005743B9">
              <w:t>Duty Assignment Entry Error</w:t>
            </w:r>
          </w:p>
        </w:tc>
        <w:tc>
          <w:tcPr>
            <w:tcW w:w="2095" w:type="dxa"/>
            <w:shd w:val="clear" w:color="auto" w:fill="auto"/>
          </w:tcPr>
          <w:p w14:paraId="03013FCC" w14:textId="77777777" w:rsidR="006D047A" w:rsidRPr="005743B9" w:rsidRDefault="006D047A" w:rsidP="005743B9">
            <w:pPr>
              <w:spacing w:after="0" w:line="240" w:lineRule="auto"/>
            </w:pPr>
            <w:del w:id="37" w:author="Steve Cauduro" w:date="2020-03-18T14:48:00Z">
              <w:r w:rsidRPr="005743B9" w:rsidDel="003E175A">
                <w:delText>NAp</w:delText>
              </w:r>
            </w:del>
            <w:ins w:id="38" w:author="Steve Cauduro" w:date="2020-03-18T14:48:00Z">
              <w:r w:rsidR="003E175A" w:rsidRPr="005743B9">
                <w:t>N/A</w:t>
              </w:r>
            </w:ins>
          </w:p>
        </w:tc>
      </w:tr>
      <w:tr w:rsidR="006D047A" w:rsidRPr="005743B9" w14:paraId="40CA0A6F" w14:textId="77777777" w:rsidTr="005743B9">
        <w:tc>
          <w:tcPr>
            <w:tcW w:w="2537" w:type="dxa"/>
            <w:shd w:val="clear" w:color="auto" w:fill="auto"/>
          </w:tcPr>
          <w:p w14:paraId="2E40980C" w14:textId="77777777" w:rsidR="006D047A" w:rsidRPr="005743B9" w:rsidRDefault="006D047A" w:rsidP="005743B9">
            <w:pPr>
              <w:spacing w:after="0" w:line="240" w:lineRule="auto"/>
            </w:pPr>
            <w:r w:rsidRPr="005743B9">
              <w:t>Duty_Setpoints_PB</w:t>
            </w:r>
          </w:p>
        </w:tc>
        <w:tc>
          <w:tcPr>
            <w:tcW w:w="1414" w:type="dxa"/>
            <w:shd w:val="clear" w:color="auto" w:fill="auto"/>
          </w:tcPr>
          <w:p w14:paraId="7F15D6ED" w14:textId="77777777" w:rsidR="006D047A" w:rsidRPr="005743B9" w:rsidRDefault="006D047A" w:rsidP="005743B9">
            <w:pPr>
              <w:spacing w:after="0" w:line="240" w:lineRule="auto"/>
            </w:pPr>
            <w:r w:rsidRPr="005743B9">
              <w:t>Mandatory</w:t>
            </w:r>
          </w:p>
        </w:tc>
        <w:tc>
          <w:tcPr>
            <w:tcW w:w="3807" w:type="dxa"/>
            <w:shd w:val="clear" w:color="auto" w:fill="auto"/>
          </w:tcPr>
          <w:p w14:paraId="03E348BF" w14:textId="77777777" w:rsidR="006D047A" w:rsidRPr="005743B9" w:rsidRDefault="006D047A" w:rsidP="005743B9">
            <w:pPr>
              <w:spacing w:after="0" w:line="240" w:lineRule="auto"/>
              <w:rPr>
                <w:i/>
              </w:rPr>
            </w:pPr>
            <w:r w:rsidRPr="005743B9">
              <w:rPr>
                <w:i/>
              </w:rPr>
              <w:t>Tagname</w:t>
            </w:r>
            <w:r w:rsidRPr="005743B9">
              <w:t>.PB_SU</w:t>
            </w:r>
          </w:p>
        </w:tc>
        <w:tc>
          <w:tcPr>
            <w:tcW w:w="2675" w:type="dxa"/>
            <w:shd w:val="clear" w:color="auto" w:fill="auto"/>
          </w:tcPr>
          <w:p w14:paraId="416A8A99" w14:textId="77777777" w:rsidR="006D047A" w:rsidRPr="005743B9" w:rsidRDefault="006D047A" w:rsidP="005743B9">
            <w:pPr>
              <w:spacing w:after="0" w:line="240" w:lineRule="auto"/>
            </w:pPr>
            <w:r w:rsidRPr="005743B9">
              <w:t>ACP Setpoint Assignment Pushbutton</w:t>
            </w:r>
          </w:p>
        </w:tc>
        <w:tc>
          <w:tcPr>
            <w:tcW w:w="2095" w:type="dxa"/>
            <w:shd w:val="clear" w:color="auto" w:fill="auto"/>
          </w:tcPr>
          <w:p w14:paraId="2F53E6CD" w14:textId="77777777" w:rsidR="006D047A" w:rsidRPr="005743B9" w:rsidRDefault="006D047A" w:rsidP="005743B9">
            <w:pPr>
              <w:spacing w:after="0" w:line="240" w:lineRule="auto"/>
            </w:pPr>
            <w:del w:id="39" w:author="Steve Cauduro" w:date="2020-03-18T14:48:00Z">
              <w:r w:rsidRPr="005743B9" w:rsidDel="003E175A">
                <w:delText>NAp</w:delText>
              </w:r>
            </w:del>
            <w:ins w:id="40" w:author="Steve Cauduro" w:date="2020-03-18T14:48:00Z">
              <w:r w:rsidR="003E175A" w:rsidRPr="005743B9">
                <w:t>N/A</w:t>
              </w:r>
            </w:ins>
          </w:p>
        </w:tc>
      </w:tr>
      <w:tr w:rsidR="006D047A" w:rsidRPr="005743B9" w14:paraId="5FB6031B" w14:textId="77777777" w:rsidTr="005743B9">
        <w:tc>
          <w:tcPr>
            <w:tcW w:w="2537" w:type="dxa"/>
            <w:shd w:val="clear" w:color="auto" w:fill="auto"/>
          </w:tcPr>
          <w:p w14:paraId="21FF1480" w14:textId="77777777" w:rsidR="006D047A" w:rsidRPr="005743B9" w:rsidRDefault="006D047A" w:rsidP="005743B9">
            <w:pPr>
              <w:spacing w:after="0" w:line="240" w:lineRule="auto"/>
            </w:pPr>
            <w:r w:rsidRPr="005743B9">
              <w:t>Duty_Setpoints_Error</w:t>
            </w:r>
          </w:p>
        </w:tc>
        <w:tc>
          <w:tcPr>
            <w:tcW w:w="1414" w:type="dxa"/>
            <w:shd w:val="clear" w:color="auto" w:fill="auto"/>
          </w:tcPr>
          <w:p w14:paraId="51C2339D" w14:textId="77777777" w:rsidR="006D047A" w:rsidRPr="005743B9" w:rsidRDefault="006D047A" w:rsidP="005743B9">
            <w:pPr>
              <w:spacing w:after="0" w:line="240" w:lineRule="auto"/>
            </w:pPr>
            <w:r w:rsidRPr="005743B9">
              <w:t>Mandatory</w:t>
            </w:r>
          </w:p>
        </w:tc>
        <w:tc>
          <w:tcPr>
            <w:tcW w:w="3807" w:type="dxa"/>
            <w:shd w:val="clear" w:color="auto" w:fill="auto"/>
          </w:tcPr>
          <w:p w14:paraId="2242E1F5" w14:textId="77777777" w:rsidR="006D047A" w:rsidRPr="005743B9" w:rsidRDefault="006D047A" w:rsidP="005743B9">
            <w:pPr>
              <w:spacing w:after="0" w:line="240" w:lineRule="auto"/>
              <w:rPr>
                <w:i/>
              </w:rPr>
            </w:pPr>
            <w:r w:rsidRPr="005743B9">
              <w:rPr>
                <w:i/>
              </w:rPr>
              <w:t>Tagname</w:t>
            </w:r>
            <w:r w:rsidRPr="005743B9">
              <w:t>.DI_EE</w:t>
            </w:r>
          </w:p>
        </w:tc>
        <w:tc>
          <w:tcPr>
            <w:tcW w:w="2675" w:type="dxa"/>
            <w:shd w:val="clear" w:color="auto" w:fill="auto"/>
          </w:tcPr>
          <w:p w14:paraId="7AE33843" w14:textId="77777777" w:rsidR="006D047A" w:rsidRPr="005743B9" w:rsidRDefault="006D047A" w:rsidP="005743B9">
            <w:pPr>
              <w:spacing w:after="0" w:line="240" w:lineRule="auto"/>
            </w:pPr>
            <w:r w:rsidRPr="005743B9">
              <w:t>ACP Setpoint Entry Error</w:t>
            </w:r>
          </w:p>
        </w:tc>
        <w:tc>
          <w:tcPr>
            <w:tcW w:w="2095" w:type="dxa"/>
            <w:shd w:val="clear" w:color="auto" w:fill="auto"/>
          </w:tcPr>
          <w:p w14:paraId="79F24E62" w14:textId="77777777" w:rsidR="006D047A" w:rsidRPr="005743B9" w:rsidRDefault="006D047A" w:rsidP="005743B9">
            <w:pPr>
              <w:spacing w:after="0" w:line="240" w:lineRule="auto"/>
            </w:pPr>
            <w:del w:id="41" w:author="Steve Cauduro" w:date="2020-03-18T14:48:00Z">
              <w:r w:rsidRPr="005743B9" w:rsidDel="003E175A">
                <w:delText>NAp</w:delText>
              </w:r>
            </w:del>
            <w:ins w:id="42" w:author="Steve Cauduro" w:date="2020-03-18T14:48:00Z">
              <w:r w:rsidR="003E175A" w:rsidRPr="005743B9">
                <w:t>N/A</w:t>
              </w:r>
            </w:ins>
          </w:p>
        </w:tc>
      </w:tr>
      <w:tr w:rsidR="006D047A" w:rsidRPr="005743B9" w14:paraId="0ED236B6" w14:textId="77777777" w:rsidTr="005743B9">
        <w:tc>
          <w:tcPr>
            <w:tcW w:w="2537" w:type="dxa"/>
            <w:shd w:val="clear" w:color="auto" w:fill="auto"/>
          </w:tcPr>
          <w:p w14:paraId="64A2063D" w14:textId="77777777" w:rsidR="006D047A" w:rsidRPr="005743B9" w:rsidRDefault="006D047A" w:rsidP="005743B9">
            <w:pPr>
              <w:spacing w:after="0" w:line="240" w:lineRule="auto"/>
            </w:pPr>
            <w:r w:rsidRPr="005743B9">
              <w:t>SYS_Calendar_Hour</w:t>
            </w:r>
          </w:p>
        </w:tc>
        <w:tc>
          <w:tcPr>
            <w:tcW w:w="1414" w:type="dxa"/>
            <w:shd w:val="clear" w:color="auto" w:fill="auto"/>
          </w:tcPr>
          <w:p w14:paraId="36D62D6C" w14:textId="77777777" w:rsidR="006D047A" w:rsidRPr="005743B9" w:rsidRDefault="006D047A" w:rsidP="005743B9">
            <w:pPr>
              <w:spacing w:after="0" w:line="240" w:lineRule="auto"/>
            </w:pPr>
            <w:r w:rsidRPr="005743B9">
              <w:t>Mandatory</w:t>
            </w:r>
          </w:p>
        </w:tc>
        <w:tc>
          <w:tcPr>
            <w:tcW w:w="3807" w:type="dxa"/>
            <w:shd w:val="clear" w:color="auto" w:fill="auto"/>
          </w:tcPr>
          <w:p w14:paraId="51996B37" w14:textId="77777777" w:rsidR="006D047A" w:rsidRPr="005743B9" w:rsidRDefault="006D047A" w:rsidP="005743B9">
            <w:pPr>
              <w:spacing w:after="0" w:line="240" w:lineRule="auto"/>
            </w:pPr>
            <w:r w:rsidRPr="005743B9">
              <w:t>SYS_Calendar_This[3]</w:t>
            </w:r>
          </w:p>
        </w:tc>
        <w:tc>
          <w:tcPr>
            <w:tcW w:w="2675" w:type="dxa"/>
            <w:shd w:val="clear" w:color="auto" w:fill="auto"/>
          </w:tcPr>
          <w:p w14:paraId="05B2F4CD" w14:textId="77777777" w:rsidR="006D047A" w:rsidRPr="005743B9" w:rsidRDefault="006D047A" w:rsidP="005743B9">
            <w:pPr>
              <w:spacing w:after="0" w:line="240" w:lineRule="auto"/>
            </w:pPr>
            <w:r w:rsidRPr="005743B9">
              <w:t>Current PLC Hour</w:t>
            </w:r>
          </w:p>
        </w:tc>
        <w:tc>
          <w:tcPr>
            <w:tcW w:w="2095" w:type="dxa"/>
            <w:shd w:val="clear" w:color="auto" w:fill="auto"/>
          </w:tcPr>
          <w:p w14:paraId="3D660B74" w14:textId="77777777" w:rsidR="006D047A" w:rsidRPr="005743B9" w:rsidRDefault="006D047A" w:rsidP="005743B9">
            <w:pPr>
              <w:spacing w:after="0" w:line="240" w:lineRule="auto"/>
            </w:pPr>
            <w:del w:id="43" w:author="Steve Cauduro" w:date="2020-03-18T14:48:00Z">
              <w:r w:rsidRPr="005743B9" w:rsidDel="003E175A">
                <w:delText>NAp</w:delText>
              </w:r>
            </w:del>
            <w:ins w:id="44" w:author="Steve Cauduro" w:date="2020-03-18T14:48:00Z">
              <w:r w:rsidR="003E175A" w:rsidRPr="005743B9">
                <w:t>N/A</w:t>
              </w:r>
            </w:ins>
          </w:p>
        </w:tc>
      </w:tr>
      <w:tr w:rsidR="006D047A" w:rsidRPr="005743B9" w14:paraId="2F0F08F5" w14:textId="77777777" w:rsidTr="005743B9">
        <w:tc>
          <w:tcPr>
            <w:tcW w:w="2537" w:type="dxa"/>
            <w:shd w:val="clear" w:color="auto" w:fill="auto"/>
          </w:tcPr>
          <w:p w14:paraId="3189A83A" w14:textId="77777777" w:rsidR="006D047A" w:rsidRPr="005743B9" w:rsidRDefault="006D047A" w:rsidP="005743B9">
            <w:pPr>
              <w:spacing w:after="0" w:line="240" w:lineRule="auto"/>
            </w:pPr>
            <w:r w:rsidRPr="005743B9">
              <w:t>SYS_Calendar_Minute</w:t>
            </w:r>
          </w:p>
        </w:tc>
        <w:tc>
          <w:tcPr>
            <w:tcW w:w="1414" w:type="dxa"/>
            <w:shd w:val="clear" w:color="auto" w:fill="auto"/>
          </w:tcPr>
          <w:p w14:paraId="0907972F" w14:textId="77777777" w:rsidR="006D047A" w:rsidRPr="005743B9" w:rsidRDefault="006D047A" w:rsidP="005743B9">
            <w:pPr>
              <w:spacing w:after="0" w:line="240" w:lineRule="auto"/>
            </w:pPr>
            <w:r w:rsidRPr="005743B9">
              <w:t>Mandatory</w:t>
            </w:r>
          </w:p>
        </w:tc>
        <w:tc>
          <w:tcPr>
            <w:tcW w:w="3807" w:type="dxa"/>
            <w:shd w:val="clear" w:color="auto" w:fill="auto"/>
          </w:tcPr>
          <w:p w14:paraId="033F9EF3" w14:textId="77777777" w:rsidR="006D047A" w:rsidRPr="005743B9" w:rsidRDefault="006D047A" w:rsidP="005743B9">
            <w:pPr>
              <w:spacing w:after="0" w:line="240" w:lineRule="auto"/>
              <w:rPr>
                <w:i/>
              </w:rPr>
            </w:pPr>
            <w:r w:rsidRPr="005743B9">
              <w:t>SYS_Calendar_This[4]</w:t>
            </w:r>
          </w:p>
        </w:tc>
        <w:tc>
          <w:tcPr>
            <w:tcW w:w="2675" w:type="dxa"/>
            <w:shd w:val="clear" w:color="auto" w:fill="auto"/>
          </w:tcPr>
          <w:p w14:paraId="3AC17E95" w14:textId="77777777" w:rsidR="006D047A" w:rsidRPr="005743B9" w:rsidRDefault="006D047A" w:rsidP="005743B9">
            <w:pPr>
              <w:spacing w:after="0" w:line="240" w:lineRule="auto"/>
            </w:pPr>
            <w:r w:rsidRPr="005743B9">
              <w:t>Current PLC Minute</w:t>
            </w:r>
          </w:p>
        </w:tc>
        <w:tc>
          <w:tcPr>
            <w:tcW w:w="2095" w:type="dxa"/>
            <w:shd w:val="clear" w:color="auto" w:fill="auto"/>
          </w:tcPr>
          <w:p w14:paraId="2C21FDB6" w14:textId="77777777" w:rsidR="006D047A" w:rsidRPr="005743B9" w:rsidRDefault="006D047A" w:rsidP="005743B9">
            <w:pPr>
              <w:spacing w:after="0" w:line="240" w:lineRule="auto"/>
            </w:pPr>
            <w:del w:id="45" w:author="Steve Cauduro" w:date="2020-03-18T14:48:00Z">
              <w:r w:rsidRPr="005743B9" w:rsidDel="003E175A">
                <w:delText>NAp</w:delText>
              </w:r>
            </w:del>
            <w:ins w:id="46" w:author="Steve Cauduro" w:date="2020-03-18T14:48:00Z">
              <w:r w:rsidR="003E175A" w:rsidRPr="005743B9">
                <w:t>N/A</w:t>
              </w:r>
            </w:ins>
          </w:p>
        </w:tc>
      </w:tr>
      <w:tr w:rsidR="006D047A" w:rsidRPr="005743B9" w14:paraId="6227485F" w14:textId="77777777" w:rsidTr="005743B9">
        <w:tc>
          <w:tcPr>
            <w:tcW w:w="2537" w:type="dxa"/>
            <w:shd w:val="clear" w:color="auto" w:fill="auto"/>
          </w:tcPr>
          <w:p w14:paraId="6ED770AC" w14:textId="77777777" w:rsidR="006D047A" w:rsidRPr="005743B9" w:rsidRDefault="006D047A" w:rsidP="005743B9">
            <w:pPr>
              <w:spacing w:after="0" w:line="240" w:lineRule="auto"/>
            </w:pPr>
            <w:r w:rsidRPr="005743B9">
              <w:t>First_Scan</w:t>
            </w:r>
          </w:p>
        </w:tc>
        <w:tc>
          <w:tcPr>
            <w:tcW w:w="1414" w:type="dxa"/>
            <w:shd w:val="clear" w:color="auto" w:fill="auto"/>
          </w:tcPr>
          <w:p w14:paraId="5A0A763C" w14:textId="77777777" w:rsidR="006D047A" w:rsidRPr="005743B9" w:rsidRDefault="006D047A" w:rsidP="005743B9">
            <w:pPr>
              <w:spacing w:after="0" w:line="240" w:lineRule="auto"/>
            </w:pPr>
            <w:r w:rsidRPr="005743B9">
              <w:t>Mandatory</w:t>
            </w:r>
          </w:p>
        </w:tc>
        <w:tc>
          <w:tcPr>
            <w:tcW w:w="3807" w:type="dxa"/>
            <w:shd w:val="clear" w:color="auto" w:fill="auto"/>
          </w:tcPr>
          <w:p w14:paraId="5E66D075" w14:textId="77777777" w:rsidR="006D047A" w:rsidRPr="005743B9" w:rsidRDefault="006D047A" w:rsidP="005743B9">
            <w:pPr>
              <w:spacing w:after="0" w:line="240" w:lineRule="auto"/>
            </w:pPr>
            <w:r w:rsidRPr="005743B9">
              <w:t>BXX</w:t>
            </w:r>
            <w:r w:rsidR="003518F9" w:rsidRPr="005743B9">
              <w:t>PLC1</w:t>
            </w:r>
            <w:r w:rsidRPr="005743B9">
              <w:t>.FIRST_SCAN</w:t>
            </w:r>
          </w:p>
        </w:tc>
        <w:tc>
          <w:tcPr>
            <w:tcW w:w="2675" w:type="dxa"/>
            <w:shd w:val="clear" w:color="auto" w:fill="auto"/>
          </w:tcPr>
          <w:p w14:paraId="29581197" w14:textId="77777777" w:rsidR="006D047A" w:rsidRPr="005743B9" w:rsidRDefault="006D047A" w:rsidP="005743B9">
            <w:pPr>
              <w:spacing w:after="0" w:line="240" w:lineRule="auto"/>
            </w:pPr>
            <w:r w:rsidRPr="005743B9">
              <w:t>First Scan Indicator</w:t>
            </w:r>
          </w:p>
        </w:tc>
        <w:tc>
          <w:tcPr>
            <w:tcW w:w="2095" w:type="dxa"/>
            <w:shd w:val="clear" w:color="auto" w:fill="auto"/>
          </w:tcPr>
          <w:p w14:paraId="32A795B6" w14:textId="77777777" w:rsidR="006D047A" w:rsidRPr="005743B9" w:rsidRDefault="006D047A" w:rsidP="005743B9">
            <w:pPr>
              <w:spacing w:after="0" w:line="240" w:lineRule="auto"/>
            </w:pPr>
            <w:r w:rsidRPr="005743B9">
              <w:t>Replace with First Scan Tag Appropriate to PLC</w:t>
            </w:r>
          </w:p>
        </w:tc>
      </w:tr>
    </w:tbl>
    <w:p w14:paraId="18105BE0" w14:textId="77777777" w:rsidR="0006465D" w:rsidRDefault="0006465D" w:rsidP="00EA42A9">
      <w:pPr>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414"/>
        <w:gridCol w:w="3807"/>
        <w:gridCol w:w="2675"/>
        <w:gridCol w:w="2095"/>
      </w:tblGrid>
      <w:tr w:rsidR="006D047A" w:rsidRPr="005743B9" w14:paraId="42C3FBE4" w14:textId="77777777" w:rsidTr="005743B9">
        <w:trPr>
          <w:tblHeader/>
        </w:trPr>
        <w:tc>
          <w:tcPr>
            <w:tcW w:w="2537" w:type="dxa"/>
            <w:shd w:val="clear" w:color="auto" w:fill="auto"/>
          </w:tcPr>
          <w:p w14:paraId="46A1616A" w14:textId="77777777" w:rsidR="006D047A" w:rsidRPr="005743B9" w:rsidRDefault="006D047A" w:rsidP="005743B9">
            <w:pPr>
              <w:spacing w:after="0" w:line="240" w:lineRule="auto"/>
              <w:rPr>
                <w:b/>
              </w:rPr>
            </w:pPr>
            <w:r w:rsidRPr="005743B9">
              <w:rPr>
                <w:b/>
              </w:rPr>
              <w:t>AOI Parameter</w:t>
            </w:r>
          </w:p>
        </w:tc>
        <w:tc>
          <w:tcPr>
            <w:tcW w:w="1414" w:type="dxa"/>
            <w:shd w:val="clear" w:color="auto" w:fill="auto"/>
          </w:tcPr>
          <w:p w14:paraId="3822EC76" w14:textId="77777777" w:rsidR="006D047A" w:rsidRPr="005743B9" w:rsidRDefault="006D047A" w:rsidP="005743B9">
            <w:pPr>
              <w:spacing w:after="0" w:line="240" w:lineRule="auto"/>
              <w:rPr>
                <w:b/>
              </w:rPr>
            </w:pPr>
            <w:r w:rsidRPr="005743B9">
              <w:rPr>
                <w:b/>
              </w:rPr>
              <w:t>Requirement</w:t>
            </w:r>
          </w:p>
        </w:tc>
        <w:tc>
          <w:tcPr>
            <w:tcW w:w="3807" w:type="dxa"/>
            <w:shd w:val="clear" w:color="auto" w:fill="auto"/>
          </w:tcPr>
          <w:p w14:paraId="2ED63340" w14:textId="77777777" w:rsidR="006D047A" w:rsidRPr="005743B9" w:rsidRDefault="006D047A" w:rsidP="005743B9">
            <w:pPr>
              <w:spacing w:after="0" w:line="240" w:lineRule="auto"/>
              <w:rPr>
                <w:b/>
              </w:rPr>
            </w:pPr>
            <w:r w:rsidRPr="005743B9">
              <w:rPr>
                <w:b/>
              </w:rPr>
              <w:t>Default Value</w:t>
            </w:r>
          </w:p>
        </w:tc>
        <w:tc>
          <w:tcPr>
            <w:tcW w:w="2675" w:type="dxa"/>
            <w:shd w:val="clear" w:color="auto" w:fill="auto"/>
          </w:tcPr>
          <w:p w14:paraId="6A78E38E" w14:textId="77777777" w:rsidR="006D047A" w:rsidRPr="005743B9" w:rsidRDefault="006D047A" w:rsidP="005743B9">
            <w:pPr>
              <w:spacing w:after="0" w:line="240" w:lineRule="auto"/>
              <w:rPr>
                <w:b/>
              </w:rPr>
            </w:pPr>
            <w:r w:rsidRPr="005743B9">
              <w:rPr>
                <w:b/>
              </w:rPr>
              <w:t>Description</w:t>
            </w:r>
          </w:p>
        </w:tc>
        <w:tc>
          <w:tcPr>
            <w:tcW w:w="2095" w:type="dxa"/>
            <w:shd w:val="clear" w:color="auto" w:fill="auto"/>
          </w:tcPr>
          <w:p w14:paraId="3ABEBF77" w14:textId="77777777" w:rsidR="006D047A" w:rsidRPr="005743B9" w:rsidRDefault="006D047A" w:rsidP="005743B9">
            <w:pPr>
              <w:spacing w:after="0" w:line="240" w:lineRule="auto"/>
              <w:rPr>
                <w:b/>
              </w:rPr>
            </w:pPr>
            <w:r w:rsidRPr="005743B9">
              <w:rPr>
                <w:b/>
              </w:rPr>
              <w:t>Implementation Guideline</w:t>
            </w:r>
          </w:p>
        </w:tc>
      </w:tr>
      <w:tr w:rsidR="006D047A" w:rsidRPr="005743B9" w14:paraId="6E4F8E7C" w14:textId="77777777" w:rsidTr="005743B9">
        <w:tc>
          <w:tcPr>
            <w:tcW w:w="2537" w:type="dxa"/>
            <w:shd w:val="clear" w:color="auto" w:fill="auto"/>
          </w:tcPr>
          <w:p w14:paraId="73A3347D" w14:textId="77777777" w:rsidR="006D047A" w:rsidRPr="005743B9" w:rsidRDefault="006D047A" w:rsidP="005743B9">
            <w:pPr>
              <w:spacing w:after="0" w:line="240" w:lineRule="auto"/>
            </w:pPr>
            <w:r w:rsidRPr="005743B9">
              <w:t>Pump_2Duty_In_v1</w:t>
            </w:r>
          </w:p>
        </w:tc>
        <w:tc>
          <w:tcPr>
            <w:tcW w:w="1414" w:type="dxa"/>
            <w:shd w:val="clear" w:color="auto" w:fill="auto"/>
          </w:tcPr>
          <w:p w14:paraId="5721975F" w14:textId="77777777" w:rsidR="006D047A" w:rsidRPr="005743B9" w:rsidRDefault="006D047A" w:rsidP="005743B9">
            <w:pPr>
              <w:spacing w:after="0" w:line="240" w:lineRule="auto"/>
            </w:pPr>
            <w:r w:rsidRPr="005743B9">
              <w:t>Mandatory</w:t>
            </w:r>
          </w:p>
        </w:tc>
        <w:tc>
          <w:tcPr>
            <w:tcW w:w="3807" w:type="dxa"/>
            <w:shd w:val="clear" w:color="auto" w:fill="auto"/>
          </w:tcPr>
          <w:p w14:paraId="3EB8EA02" w14:textId="77777777" w:rsidR="006D047A" w:rsidRPr="005743B9" w:rsidRDefault="006D047A" w:rsidP="005743B9">
            <w:pPr>
              <w:spacing w:after="0" w:line="240" w:lineRule="auto"/>
            </w:pPr>
            <w:r w:rsidRPr="005743B9">
              <w:rPr>
                <w:i/>
              </w:rPr>
              <w:t>Tagname</w:t>
            </w:r>
            <w:r w:rsidRPr="005743B9">
              <w:t>.I</w:t>
            </w:r>
            <w:r w:rsidR="002D4A02" w:rsidRPr="005743B9">
              <w:t>N</w:t>
            </w:r>
          </w:p>
        </w:tc>
        <w:tc>
          <w:tcPr>
            <w:tcW w:w="2675" w:type="dxa"/>
            <w:shd w:val="clear" w:color="auto" w:fill="auto"/>
          </w:tcPr>
          <w:p w14:paraId="56F6280A" w14:textId="77777777" w:rsidR="006D047A" w:rsidRPr="005743B9" w:rsidRDefault="006D047A" w:rsidP="005743B9">
            <w:pPr>
              <w:spacing w:after="0" w:line="240" w:lineRule="auto"/>
            </w:pPr>
            <w:r w:rsidRPr="005743B9">
              <w:t>Duty Pump Inputs Mapping AOI</w:t>
            </w:r>
          </w:p>
        </w:tc>
        <w:tc>
          <w:tcPr>
            <w:tcW w:w="2095" w:type="dxa"/>
            <w:shd w:val="clear" w:color="auto" w:fill="auto"/>
          </w:tcPr>
          <w:p w14:paraId="3C6AF541" w14:textId="77777777" w:rsidR="006D047A" w:rsidRPr="005743B9" w:rsidRDefault="006D047A" w:rsidP="005743B9">
            <w:pPr>
              <w:spacing w:after="0" w:line="240" w:lineRule="auto"/>
            </w:pPr>
            <w:del w:id="47" w:author="Steve Cauduro" w:date="2020-03-18T14:48:00Z">
              <w:r w:rsidRPr="005743B9" w:rsidDel="003E175A">
                <w:delText>NAp</w:delText>
              </w:r>
            </w:del>
            <w:ins w:id="48" w:author="Steve Cauduro" w:date="2020-03-18T14:48:00Z">
              <w:r w:rsidR="003E175A" w:rsidRPr="005743B9">
                <w:t>N/A</w:t>
              </w:r>
            </w:ins>
          </w:p>
        </w:tc>
      </w:tr>
      <w:tr w:rsidR="006D047A" w:rsidRPr="005743B9" w14:paraId="4826E87E" w14:textId="77777777" w:rsidTr="005743B9">
        <w:trPr>
          <w:trHeight w:val="188"/>
        </w:trPr>
        <w:tc>
          <w:tcPr>
            <w:tcW w:w="2537" w:type="dxa"/>
            <w:shd w:val="clear" w:color="auto" w:fill="auto"/>
          </w:tcPr>
          <w:p w14:paraId="7D1A1D02" w14:textId="77777777" w:rsidR="006D047A" w:rsidRPr="005743B9" w:rsidRDefault="006D047A" w:rsidP="005743B9">
            <w:pPr>
              <w:spacing w:after="0" w:line="240" w:lineRule="auto"/>
            </w:pPr>
            <w:r w:rsidRPr="005743B9">
              <w:t>Dty1_Sts</w:t>
            </w:r>
          </w:p>
        </w:tc>
        <w:tc>
          <w:tcPr>
            <w:tcW w:w="1414" w:type="dxa"/>
            <w:shd w:val="clear" w:color="auto" w:fill="auto"/>
          </w:tcPr>
          <w:p w14:paraId="6DD7E091" w14:textId="77777777" w:rsidR="006D047A" w:rsidRPr="005743B9" w:rsidRDefault="006D047A" w:rsidP="005743B9">
            <w:pPr>
              <w:spacing w:after="0" w:line="240" w:lineRule="auto"/>
            </w:pPr>
            <w:r w:rsidRPr="005743B9">
              <w:t>Mandatory</w:t>
            </w:r>
          </w:p>
        </w:tc>
        <w:tc>
          <w:tcPr>
            <w:tcW w:w="3807" w:type="dxa"/>
            <w:shd w:val="clear" w:color="auto" w:fill="auto"/>
          </w:tcPr>
          <w:p w14:paraId="0DCF0AD9" w14:textId="77777777" w:rsidR="006D047A" w:rsidRPr="005743B9" w:rsidRDefault="006D047A" w:rsidP="005743B9">
            <w:pPr>
              <w:spacing w:after="0" w:line="240" w:lineRule="auto"/>
            </w:pPr>
            <w:r w:rsidRPr="005743B9">
              <w:rPr>
                <w:i/>
              </w:rPr>
              <w:t>Tagname</w:t>
            </w:r>
            <w:r w:rsidRPr="005743B9">
              <w:t>.</w:t>
            </w:r>
            <w:r w:rsidR="00CB650C" w:rsidRPr="005743B9">
              <w:t>DTY1_STS</w:t>
            </w:r>
          </w:p>
        </w:tc>
        <w:tc>
          <w:tcPr>
            <w:tcW w:w="2675" w:type="dxa"/>
            <w:shd w:val="clear" w:color="auto" w:fill="auto"/>
          </w:tcPr>
          <w:p w14:paraId="5ADFD729" w14:textId="77777777" w:rsidR="006D047A" w:rsidRPr="005743B9" w:rsidRDefault="006D047A" w:rsidP="005743B9">
            <w:pPr>
              <w:spacing w:after="0" w:line="240" w:lineRule="auto"/>
            </w:pPr>
            <w:r w:rsidRPr="005743B9">
              <w:t>Duty 1 Status Information</w:t>
            </w:r>
          </w:p>
        </w:tc>
        <w:tc>
          <w:tcPr>
            <w:tcW w:w="2095" w:type="dxa"/>
            <w:shd w:val="clear" w:color="auto" w:fill="auto"/>
          </w:tcPr>
          <w:p w14:paraId="584E1FCD" w14:textId="77777777" w:rsidR="006D047A" w:rsidRPr="005743B9" w:rsidRDefault="006D047A" w:rsidP="005743B9">
            <w:pPr>
              <w:spacing w:after="0" w:line="240" w:lineRule="auto"/>
            </w:pPr>
            <w:del w:id="49" w:author="Steve Cauduro" w:date="2020-03-18T14:48:00Z">
              <w:r w:rsidRPr="005743B9" w:rsidDel="003E175A">
                <w:delText>NAp</w:delText>
              </w:r>
            </w:del>
            <w:ins w:id="50" w:author="Steve Cauduro" w:date="2020-03-18T14:48:00Z">
              <w:r w:rsidR="003E175A" w:rsidRPr="005743B9">
                <w:t>N/A</w:t>
              </w:r>
            </w:ins>
          </w:p>
        </w:tc>
      </w:tr>
      <w:tr w:rsidR="006D047A" w:rsidRPr="005743B9" w14:paraId="6C41E478" w14:textId="77777777" w:rsidTr="005743B9">
        <w:tc>
          <w:tcPr>
            <w:tcW w:w="2537" w:type="dxa"/>
            <w:shd w:val="clear" w:color="auto" w:fill="auto"/>
          </w:tcPr>
          <w:p w14:paraId="17B20EA1" w14:textId="77777777" w:rsidR="006D047A" w:rsidRPr="005743B9" w:rsidRDefault="006D047A" w:rsidP="005743B9">
            <w:pPr>
              <w:spacing w:after="0" w:line="240" w:lineRule="auto"/>
            </w:pPr>
            <w:r w:rsidRPr="005743B9">
              <w:lastRenderedPageBreak/>
              <w:t>Dty2_Sts</w:t>
            </w:r>
          </w:p>
        </w:tc>
        <w:tc>
          <w:tcPr>
            <w:tcW w:w="1414" w:type="dxa"/>
            <w:shd w:val="clear" w:color="auto" w:fill="auto"/>
          </w:tcPr>
          <w:p w14:paraId="24E7FCB3" w14:textId="77777777" w:rsidR="006D047A" w:rsidRPr="005743B9" w:rsidRDefault="006D047A" w:rsidP="005743B9">
            <w:pPr>
              <w:spacing w:after="0" w:line="240" w:lineRule="auto"/>
            </w:pPr>
            <w:r w:rsidRPr="005743B9">
              <w:t>Mandatory</w:t>
            </w:r>
          </w:p>
        </w:tc>
        <w:tc>
          <w:tcPr>
            <w:tcW w:w="3807" w:type="dxa"/>
            <w:shd w:val="clear" w:color="auto" w:fill="auto"/>
          </w:tcPr>
          <w:p w14:paraId="72D61A11" w14:textId="77777777" w:rsidR="006D047A" w:rsidRPr="005743B9" w:rsidRDefault="006D047A" w:rsidP="005743B9">
            <w:pPr>
              <w:spacing w:after="0" w:line="240" w:lineRule="auto"/>
            </w:pPr>
            <w:r w:rsidRPr="005743B9">
              <w:rPr>
                <w:i/>
              </w:rPr>
              <w:t>Tagname</w:t>
            </w:r>
            <w:r w:rsidRPr="005743B9">
              <w:t>.</w:t>
            </w:r>
            <w:r w:rsidR="00CB650C" w:rsidRPr="005743B9">
              <w:t>DTY2_STS</w:t>
            </w:r>
          </w:p>
        </w:tc>
        <w:tc>
          <w:tcPr>
            <w:tcW w:w="2675" w:type="dxa"/>
            <w:shd w:val="clear" w:color="auto" w:fill="auto"/>
          </w:tcPr>
          <w:p w14:paraId="1AB3037A" w14:textId="77777777" w:rsidR="006D047A" w:rsidRPr="005743B9" w:rsidRDefault="006D047A" w:rsidP="005743B9">
            <w:pPr>
              <w:spacing w:after="0" w:line="240" w:lineRule="auto"/>
            </w:pPr>
            <w:r w:rsidRPr="005743B9">
              <w:t>Duty 2 Status Information</w:t>
            </w:r>
          </w:p>
        </w:tc>
        <w:tc>
          <w:tcPr>
            <w:tcW w:w="2095" w:type="dxa"/>
            <w:shd w:val="clear" w:color="auto" w:fill="auto"/>
          </w:tcPr>
          <w:p w14:paraId="60991830" w14:textId="77777777" w:rsidR="006D047A" w:rsidRPr="005743B9" w:rsidRDefault="006D047A" w:rsidP="005743B9">
            <w:pPr>
              <w:spacing w:after="0" w:line="240" w:lineRule="auto"/>
            </w:pPr>
            <w:del w:id="51" w:author="Steve Cauduro" w:date="2020-03-18T14:48:00Z">
              <w:r w:rsidRPr="005743B9" w:rsidDel="003E175A">
                <w:delText>NAp</w:delText>
              </w:r>
            </w:del>
            <w:ins w:id="52" w:author="Steve Cauduro" w:date="2020-03-18T14:48:00Z">
              <w:r w:rsidR="003E175A" w:rsidRPr="005743B9">
                <w:t>N/A</w:t>
              </w:r>
            </w:ins>
          </w:p>
        </w:tc>
      </w:tr>
      <w:tr w:rsidR="006D047A" w:rsidRPr="005743B9" w14:paraId="385525F9" w14:textId="77777777" w:rsidTr="005743B9">
        <w:trPr>
          <w:trHeight w:val="188"/>
        </w:trPr>
        <w:tc>
          <w:tcPr>
            <w:tcW w:w="2537" w:type="dxa"/>
            <w:shd w:val="clear" w:color="auto" w:fill="auto"/>
          </w:tcPr>
          <w:p w14:paraId="36E6B32D" w14:textId="77777777" w:rsidR="006D047A" w:rsidRPr="005743B9" w:rsidRDefault="006D047A" w:rsidP="005743B9">
            <w:pPr>
              <w:spacing w:after="0" w:line="240" w:lineRule="auto"/>
            </w:pPr>
            <w:r w:rsidRPr="005743B9">
              <w:t>Pump1_Auto</w:t>
            </w:r>
          </w:p>
        </w:tc>
        <w:tc>
          <w:tcPr>
            <w:tcW w:w="1414" w:type="dxa"/>
            <w:shd w:val="clear" w:color="auto" w:fill="auto"/>
          </w:tcPr>
          <w:p w14:paraId="4B748842" w14:textId="77777777" w:rsidR="006D047A" w:rsidRPr="005743B9" w:rsidRDefault="006D047A" w:rsidP="005743B9">
            <w:pPr>
              <w:spacing w:after="0" w:line="240" w:lineRule="auto"/>
            </w:pPr>
            <w:r w:rsidRPr="005743B9">
              <w:t>Mandatory</w:t>
            </w:r>
          </w:p>
        </w:tc>
        <w:tc>
          <w:tcPr>
            <w:tcW w:w="3807" w:type="dxa"/>
            <w:shd w:val="clear" w:color="auto" w:fill="auto"/>
          </w:tcPr>
          <w:p w14:paraId="509C2DAF" w14:textId="77777777" w:rsidR="006D047A" w:rsidRPr="005743B9" w:rsidRDefault="00345B62" w:rsidP="005743B9">
            <w:pPr>
              <w:spacing w:after="0" w:line="240" w:lineRule="auto"/>
            </w:pPr>
            <w:r w:rsidRPr="005743B9">
              <w:t>DI_AA tag of first pump</w:t>
            </w:r>
          </w:p>
        </w:tc>
        <w:tc>
          <w:tcPr>
            <w:tcW w:w="2675" w:type="dxa"/>
            <w:shd w:val="clear" w:color="auto" w:fill="auto"/>
          </w:tcPr>
          <w:p w14:paraId="12916706" w14:textId="77777777" w:rsidR="006D047A" w:rsidRPr="005743B9" w:rsidRDefault="00345B62" w:rsidP="005743B9">
            <w:pPr>
              <w:spacing w:after="0" w:line="240" w:lineRule="auto"/>
            </w:pPr>
            <w:r w:rsidRPr="005743B9">
              <w:t>Pump 1 Auto Mode Status</w:t>
            </w:r>
          </w:p>
        </w:tc>
        <w:tc>
          <w:tcPr>
            <w:tcW w:w="2095" w:type="dxa"/>
            <w:shd w:val="clear" w:color="auto" w:fill="auto"/>
          </w:tcPr>
          <w:p w14:paraId="6F29F97D" w14:textId="77777777" w:rsidR="006D047A" w:rsidRPr="005743B9" w:rsidRDefault="00345B62" w:rsidP="005743B9">
            <w:pPr>
              <w:spacing w:after="0" w:line="240" w:lineRule="auto"/>
            </w:pPr>
            <w:r w:rsidRPr="005743B9">
              <w:t>Replace with Auto Tag of the first pump</w:t>
            </w:r>
          </w:p>
        </w:tc>
      </w:tr>
      <w:tr w:rsidR="006D047A" w:rsidRPr="005743B9" w14:paraId="4419048D" w14:textId="77777777" w:rsidTr="005743B9">
        <w:tc>
          <w:tcPr>
            <w:tcW w:w="2537" w:type="dxa"/>
            <w:shd w:val="clear" w:color="auto" w:fill="auto"/>
          </w:tcPr>
          <w:p w14:paraId="359E9B26" w14:textId="77777777" w:rsidR="006D047A" w:rsidRPr="005743B9" w:rsidRDefault="006D047A" w:rsidP="005743B9">
            <w:pPr>
              <w:spacing w:after="0" w:line="240" w:lineRule="auto"/>
            </w:pPr>
            <w:r w:rsidRPr="005743B9">
              <w:t>Pump2_Auto</w:t>
            </w:r>
          </w:p>
        </w:tc>
        <w:tc>
          <w:tcPr>
            <w:tcW w:w="1414" w:type="dxa"/>
            <w:shd w:val="clear" w:color="auto" w:fill="auto"/>
          </w:tcPr>
          <w:p w14:paraId="20B2C48B" w14:textId="77777777" w:rsidR="006D047A" w:rsidRPr="005743B9" w:rsidRDefault="006D047A" w:rsidP="005743B9">
            <w:pPr>
              <w:spacing w:after="0" w:line="240" w:lineRule="auto"/>
            </w:pPr>
            <w:r w:rsidRPr="005743B9">
              <w:t>Mandatory</w:t>
            </w:r>
          </w:p>
        </w:tc>
        <w:tc>
          <w:tcPr>
            <w:tcW w:w="3807" w:type="dxa"/>
            <w:shd w:val="clear" w:color="auto" w:fill="auto"/>
          </w:tcPr>
          <w:p w14:paraId="052AC3C5" w14:textId="77777777" w:rsidR="006D047A" w:rsidRPr="005743B9" w:rsidRDefault="00345B62" w:rsidP="005743B9">
            <w:pPr>
              <w:spacing w:after="0" w:line="240" w:lineRule="auto"/>
            </w:pPr>
            <w:r w:rsidRPr="005743B9">
              <w:t>DI_AA tag of second pump</w:t>
            </w:r>
          </w:p>
        </w:tc>
        <w:tc>
          <w:tcPr>
            <w:tcW w:w="2675" w:type="dxa"/>
            <w:shd w:val="clear" w:color="auto" w:fill="auto"/>
          </w:tcPr>
          <w:p w14:paraId="54A503AE" w14:textId="77777777" w:rsidR="006D047A" w:rsidRPr="005743B9" w:rsidRDefault="00345B62" w:rsidP="005743B9">
            <w:pPr>
              <w:spacing w:after="0" w:line="240" w:lineRule="auto"/>
            </w:pPr>
            <w:r w:rsidRPr="005743B9">
              <w:t>Pump 2 Auto Mode Status</w:t>
            </w:r>
          </w:p>
        </w:tc>
        <w:tc>
          <w:tcPr>
            <w:tcW w:w="2095" w:type="dxa"/>
            <w:shd w:val="clear" w:color="auto" w:fill="auto"/>
          </w:tcPr>
          <w:p w14:paraId="598AFD01" w14:textId="77777777" w:rsidR="006D047A" w:rsidRPr="005743B9" w:rsidRDefault="00345B62" w:rsidP="005743B9">
            <w:pPr>
              <w:spacing w:after="0" w:line="240" w:lineRule="auto"/>
            </w:pPr>
            <w:r w:rsidRPr="005743B9">
              <w:t>Replace with Auto Tag of the second pump</w:t>
            </w:r>
          </w:p>
        </w:tc>
      </w:tr>
      <w:tr w:rsidR="00345B62" w:rsidRPr="005743B9" w14:paraId="129F5077" w14:textId="77777777" w:rsidTr="005743B9">
        <w:tc>
          <w:tcPr>
            <w:tcW w:w="2537" w:type="dxa"/>
            <w:shd w:val="clear" w:color="auto" w:fill="auto"/>
          </w:tcPr>
          <w:p w14:paraId="0ED0725D" w14:textId="77777777" w:rsidR="00345B62" w:rsidRPr="005743B9" w:rsidRDefault="00345B62" w:rsidP="005743B9">
            <w:pPr>
              <w:spacing w:after="0" w:line="240" w:lineRule="auto"/>
            </w:pPr>
            <w:r w:rsidRPr="005743B9">
              <w:t>Pump1_Running</w:t>
            </w:r>
          </w:p>
        </w:tc>
        <w:tc>
          <w:tcPr>
            <w:tcW w:w="1414" w:type="dxa"/>
            <w:shd w:val="clear" w:color="auto" w:fill="auto"/>
          </w:tcPr>
          <w:p w14:paraId="6DC004CB" w14:textId="77777777" w:rsidR="00345B62" w:rsidRPr="005743B9" w:rsidRDefault="00345B62" w:rsidP="005743B9">
            <w:pPr>
              <w:spacing w:after="0" w:line="240" w:lineRule="auto"/>
            </w:pPr>
            <w:r w:rsidRPr="005743B9">
              <w:t>Mandatory</w:t>
            </w:r>
          </w:p>
        </w:tc>
        <w:tc>
          <w:tcPr>
            <w:tcW w:w="3807" w:type="dxa"/>
            <w:shd w:val="clear" w:color="auto" w:fill="auto"/>
          </w:tcPr>
          <w:p w14:paraId="7A84C39F" w14:textId="77777777" w:rsidR="00345B62" w:rsidRPr="005743B9" w:rsidRDefault="00345B62" w:rsidP="005743B9">
            <w:pPr>
              <w:spacing w:after="0" w:line="240" w:lineRule="auto"/>
            </w:pPr>
            <w:r w:rsidRPr="005743B9">
              <w:t>DI_SS.eng tag of first pump</w:t>
            </w:r>
          </w:p>
        </w:tc>
        <w:tc>
          <w:tcPr>
            <w:tcW w:w="2675" w:type="dxa"/>
            <w:shd w:val="clear" w:color="auto" w:fill="auto"/>
          </w:tcPr>
          <w:p w14:paraId="5251AFE9" w14:textId="77777777" w:rsidR="00345B62" w:rsidRPr="005743B9" w:rsidRDefault="00345B62" w:rsidP="005743B9">
            <w:pPr>
              <w:spacing w:after="0" w:line="240" w:lineRule="auto"/>
            </w:pPr>
            <w:r w:rsidRPr="005743B9">
              <w:t>Pump 1 Running Status</w:t>
            </w:r>
          </w:p>
        </w:tc>
        <w:tc>
          <w:tcPr>
            <w:tcW w:w="2095" w:type="dxa"/>
            <w:shd w:val="clear" w:color="auto" w:fill="auto"/>
          </w:tcPr>
          <w:p w14:paraId="22D64EF2" w14:textId="77777777" w:rsidR="00345B62" w:rsidRPr="005743B9" w:rsidRDefault="00345B62" w:rsidP="005743B9">
            <w:pPr>
              <w:spacing w:after="0" w:line="240" w:lineRule="auto"/>
            </w:pPr>
            <w:r w:rsidRPr="005743B9">
              <w:t>Replace with running status Tag of the first pump</w:t>
            </w:r>
          </w:p>
        </w:tc>
      </w:tr>
      <w:tr w:rsidR="00345B62" w:rsidRPr="005743B9" w14:paraId="75D0073B" w14:textId="77777777" w:rsidTr="005743B9">
        <w:tc>
          <w:tcPr>
            <w:tcW w:w="2537" w:type="dxa"/>
            <w:shd w:val="clear" w:color="auto" w:fill="auto"/>
          </w:tcPr>
          <w:p w14:paraId="04DEA1B4" w14:textId="77777777" w:rsidR="00345B62" w:rsidRPr="005743B9" w:rsidRDefault="00345B62" w:rsidP="005743B9">
            <w:pPr>
              <w:spacing w:after="0" w:line="240" w:lineRule="auto"/>
            </w:pPr>
            <w:r w:rsidRPr="005743B9">
              <w:t>Pump2_Running</w:t>
            </w:r>
          </w:p>
        </w:tc>
        <w:tc>
          <w:tcPr>
            <w:tcW w:w="1414" w:type="dxa"/>
            <w:shd w:val="clear" w:color="auto" w:fill="auto"/>
          </w:tcPr>
          <w:p w14:paraId="6BEE19E7" w14:textId="77777777" w:rsidR="00345B62" w:rsidRPr="005743B9" w:rsidRDefault="00345B62" w:rsidP="005743B9">
            <w:pPr>
              <w:spacing w:after="0" w:line="240" w:lineRule="auto"/>
            </w:pPr>
            <w:r w:rsidRPr="005743B9">
              <w:t>Mandatory</w:t>
            </w:r>
          </w:p>
        </w:tc>
        <w:tc>
          <w:tcPr>
            <w:tcW w:w="3807" w:type="dxa"/>
            <w:shd w:val="clear" w:color="auto" w:fill="auto"/>
          </w:tcPr>
          <w:p w14:paraId="2864B6DE" w14:textId="77777777" w:rsidR="00345B62" w:rsidRPr="005743B9" w:rsidRDefault="00345B62" w:rsidP="005743B9">
            <w:pPr>
              <w:spacing w:after="0" w:line="240" w:lineRule="auto"/>
            </w:pPr>
            <w:r w:rsidRPr="005743B9">
              <w:t>DI_SS.eng tag of second pump</w:t>
            </w:r>
          </w:p>
        </w:tc>
        <w:tc>
          <w:tcPr>
            <w:tcW w:w="2675" w:type="dxa"/>
            <w:shd w:val="clear" w:color="auto" w:fill="auto"/>
          </w:tcPr>
          <w:p w14:paraId="3AC8378B" w14:textId="77777777" w:rsidR="00345B62" w:rsidRPr="005743B9" w:rsidRDefault="00345B62" w:rsidP="005743B9">
            <w:pPr>
              <w:spacing w:after="0" w:line="240" w:lineRule="auto"/>
            </w:pPr>
            <w:r w:rsidRPr="005743B9">
              <w:t>Pump 2 Running Status</w:t>
            </w:r>
          </w:p>
        </w:tc>
        <w:tc>
          <w:tcPr>
            <w:tcW w:w="2095" w:type="dxa"/>
            <w:shd w:val="clear" w:color="auto" w:fill="auto"/>
          </w:tcPr>
          <w:p w14:paraId="2E07A19E" w14:textId="77777777" w:rsidR="00345B62" w:rsidRPr="005743B9" w:rsidRDefault="00345B62" w:rsidP="005743B9">
            <w:pPr>
              <w:spacing w:after="0" w:line="240" w:lineRule="auto"/>
            </w:pPr>
            <w:r w:rsidRPr="005743B9">
              <w:t>Replace with running status Tag of the second pump</w:t>
            </w:r>
          </w:p>
        </w:tc>
      </w:tr>
      <w:tr w:rsidR="00345B62" w:rsidRPr="005743B9" w14:paraId="25528AE7" w14:textId="77777777" w:rsidTr="005743B9">
        <w:tc>
          <w:tcPr>
            <w:tcW w:w="2537" w:type="dxa"/>
            <w:shd w:val="clear" w:color="auto" w:fill="auto"/>
          </w:tcPr>
          <w:p w14:paraId="48B264A9" w14:textId="77777777" w:rsidR="00345B62" w:rsidRPr="005743B9" w:rsidRDefault="00345B62" w:rsidP="005743B9">
            <w:pPr>
              <w:spacing w:after="0" w:line="240" w:lineRule="auto"/>
            </w:pPr>
            <w:r w:rsidRPr="005743B9">
              <w:t>Pump1_Failed</w:t>
            </w:r>
          </w:p>
        </w:tc>
        <w:tc>
          <w:tcPr>
            <w:tcW w:w="1414" w:type="dxa"/>
            <w:shd w:val="clear" w:color="auto" w:fill="auto"/>
          </w:tcPr>
          <w:p w14:paraId="7ECC758B" w14:textId="77777777" w:rsidR="00345B62" w:rsidRPr="005743B9" w:rsidRDefault="00345B62" w:rsidP="005743B9">
            <w:pPr>
              <w:spacing w:after="0" w:line="240" w:lineRule="auto"/>
            </w:pPr>
            <w:r w:rsidRPr="005743B9">
              <w:t>Mandatory</w:t>
            </w:r>
          </w:p>
        </w:tc>
        <w:tc>
          <w:tcPr>
            <w:tcW w:w="3807" w:type="dxa"/>
            <w:shd w:val="clear" w:color="auto" w:fill="auto"/>
          </w:tcPr>
          <w:p w14:paraId="04C640A6" w14:textId="77777777" w:rsidR="00345B62" w:rsidRPr="005743B9" w:rsidRDefault="00345B62" w:rsidP="005743B9">
            <w:pPr>
              <w:spacing w:after="0" w:line="240" w:lineRule="auto"/>
              <w:rPr>
                <w:i/>
              </w:rPr>
            </w:pPr>
            <w:r w:rsidRPr="005743B9">
              <w:t>ADDON.Failed_Alarm_Status tag of first pump</w:t>
            </w:r>
          </w:p>
        </w:tc>
        <w:tc>
          <w:tcPr>
            <w:tcW w:w="2675" w:type="dxa"/>
            <w:shd w:val="clear" w:color="auto" w:fill="auto"/>
          </w:tcPr>
          <w:p w14:paraId="44AACA31" w14:textId="77777777" w:rsidR="00345B62" w:rsidRPr="005743B9" w:rsidRDefault="00345B62" w:rsidP="005743B9">
            <w:pPr>
              <w:spacing w:after="0" w:line="240" w:lineRule="auto"/>
            </w:pPr>
            <w:r w:rsidRPr="005743B9">
              <w:t>Pump 1 Failed Status</w:t>
            </w:r>
          </w:p>
        </w:tc>
        <w:tc>
          <w:tcPr>
            <w:tcW w:w="2095" w:type="dxa"/>
            <w:shd w:val="clear" w:color="auto" w:fill="auto"/>
          </w:tcPr>
          <w:p w14:paraId="671B81E1" w14:textId="77777777" w:rsidR="00345B62" w:rsidRPr="005743B9" w:rsidRDefault="00345B62" w:rsidP="005743B9">
            <w:pPr>
              <w:spacing w:after="0" w:line="240" w:lineRule="auto"/>
            </w:pPr>
            <w:r w:rsidRPr="005743B9">
              <w:t>Replace with a tag that indicates the first pump has failed and is not available to operate</w:t>
            </w:r>
          </w:p>
        </w:tc>
      </w:tr>
      <w:tr w:rsidR="00345B62" w:rsidRPr="005743B9" w14:paraId="6A3FCF15" w14:textId="77777777" w:rsidTr="005743B9">
        <w:tc>
          <w:tcPr>
            <w:tcW w:w="2537" w:type="dxa"/>
            <w:shd w:val="clear" w:color="auto" w:fill="auto"/>
          </w:tcPr>
          <w:p w14:paraId="6AA7848D" w14:textId="77777777" w:rsidR="00345B62" w:rsidRPr="005743B9" w:rsidRDefault="00345B62" w:rsidP="005743B9">
            <w:pPr>
              <w:spacing w:after="0" w:line="240" w:lineRule="auto"/>
            </w:pPr>
            <w:r w:rsidRPr="005743B9">
              <w:t>Pump2_Failed</w:t>
            </w:r>
          </w:p>
        </w:tc>
        <w:tc>
          <w:tcPr>
            <w:tcW w:w="1414" w:type="dxa"/>
            <w:shd w:val="clear" w:color="auto" w:fill="auto"/>
          </w:tcPr>
          <w:p w14:paraId="3794FDC0" w14:textId="77777777" w:rsidR="00345B62" w:rsidRPr="005743B9" w:rsidRDefault="00345B62" w:rsidP="005743B9">
            <w:pPr>
              <w:spacing w:after="0" w:line="240" w:lineRule="auto"/>
            </w:pPr>
            <w:r w:rsidRPr="005743B9">
              <w:t>Mandatory</w:t>
            </w:r>
          </w:p>
        </w:tc>
        <w:tc>
          <w:tcPr>
            <w:tcW w:w="3807" w:type="dxa"/>
            <w:shd w:val="clear" w:color="auto" w:fill="auto"/>
          </w:tcPr>
          <w:p w14:paraId="69D77122" w14:textId="77777777" w:rsidR="00345B62" w:rsidRPr="005743B9" w:rsidRDefault="00345B62" w:rsidP="005743B9">
            <w:pPr>
              <w:spacing w:after="0" w:line="240" w:lineRule="auto"/>
            </w:pPr>
            <w:r w:rsidRPr="005743B9">
              <w:t>ADDON.Failed_Alarm_Status tag of second pump</w:t>
            </w:r>
          </w:p>
        </w:tc>
        <w:tc>
          <w:tcPr>
            <w:tcW w:w="2675" w:type="dxa"/>
            <w:shd w:val="clear" w:color="auto" w:fill="auto"/>
          </w:tcPr>
          <w:p w14:paraId="091C2303" w14:textId="77777777" w:rsidR="00345B62" w:rsidRPr="005743B9" w:rsidRDefault="00345B62" w:rsidP="005743B9">
            <w:pPr>
              <w:spacing w:after="0" w:line="240" w:lineRule="auto"/>
            </w:pPr>
            <w:r w:rsidRPr="005743B9">
              <w:t>Pump 2 Failed Status</w:t>
            </w:r>
          </w:p>
        </w:tc>
        <w:tc>
          <w:tcPr>
            <w:tcW w:w="2095" w:type="dxa"/>
            <w:shd w:val="clear" w:color="auto" w:fill="auto"/>
          </w:tcPr>
          <w:p w14:paraId="1777CEA8" w14:textId="77777777" w:rsidR="00345B62" w:rsidRPr="005743B9" w:rsidRDefault="00345B62" w:rsidP="005743B9">
            <w:pPr>
              <w:spacing w:after="0" w:line="240" w:lineRule="auto"/>
            </w:pPr>
            <w:r w:rsidRPr="005743B9">
              <w:t>Replace with a tag that indicates the second pump has failed and is not available to operate</w:t>
            </w:r>
          </w:p>
        </w:tc>
      </w:tr>
    </w:tbl>
    <w:p w14:paraId="2CF8407B" w14:textId="77777777" w:rsidR="006D047A" w:rsidRDefault="006D047A" w:rsidP="00EA42A9">
      <w:pPr>
        <w:rPr>
          <w:b/>
        </w:rPr>
      </w:pP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1414"/>
        <w:gridCol w:w="4261"/>
        <w:gridCol w:w="1284"/>
        <w:gridCol w:w="2916"/>
      </w:tblGrid>
      <w:tr w:rsidR="002D4A02" w:rsidRPr="005743B9" w14:paraId="67D83CBD" w14:textId="77777777" w:rsidTr="005743B9">
        <w:trPr>
          <w:tblHeader/>
        </w:trPr>
        <w:tc>
          <w:tcPr>
            <w:tcW w:w="2917" w:type="dxa"/>
            <w:shd w:val="clear" w:color="auto" w:fill="auto"/>
          </w:tcPr>
          <w:p w14:paraId="4ACE7F15" w14:textId="77777777" w:rsidR="002D4A02" w:rsidRPr="005743B9" w:rsidRDefault="002D4A02" w:rsidP="005743B9">
            <w:pPr>
              <w:spacing w:after="0" w:line="240" w:lineRule="auto"/>
              <w:rPr>
                <w:b/>
              </w:rPr>
            </w:pPr>
            <w:r w:rsidRPr="005743B9">
              <w:rPr>
                <w:b/>
              </w:rPr>
              <w:t>AOI Parameter</w:t>
            </w:r>
          </w:p>
        </w:tc>
        <w:tc>
          <w:tcPr>
            <w:tcW w:w="1414" w:type="dxa"/>
            <w:shd w:val="clear" w:color="auto" w:fill="auto"/>
          </w:tcPr>
          <w:p w14:paraId="6EEE1EA5" w14:textId="77777777" w:rsidR="002D4A02" w:rsidRPr="005743B9" w:rsidRDefault="002D4A02" w:rsidP="005743B9">
            <w:pPr>
              <w:spacing w:after="0" w:line="240" w:lineRule="auto"/>
              <w:rPr>
                <w:b/>
              </w:rPr>
            </w:pPr>
            <w:r w:rsidRPr="005743B9">
              <w:rPr>
                <w:b/>
              </w:rPr>
              <w:t>Requirement</w:t>
            </w:r>
          </w:p>
        </w:tc>
        <w:tc>
          <w:tcPr>
            <w:tcW w:w="4261" w:type="dxa"/>
            <w:shd w:val="clear" w:color="auto" w:fill="auto"/>
          </w:tcPr>
          <w:p w14:paraId="401A8DDD" w14:textId="77777777" w:rsidR="002D4A02" w:rsidRPr="005743B9" w:rsidRDefault="002D4A02" w:rsidP="005743B9">
            <w:pPr>
              <w:spacing w:after="0" w:line="240" w:lineRule="auto"/>
              <w:rPr>
                <w:b/>
              </w:rPr>
            </w:pPr>
            <w:r w:rsidRPr="005743B9">
              <w:rPr>
                <w:b/>
              </w:rPr>
              <w:t>Default Value</w:t>
            </w:r>
          </w:p>
        </w:tc>
        <w:tc>
          <w:tcPr>
            <w:tcW w:w="2027" w:type="dxa"/>
            <w:shd w:val="clear" w:color="auto" w:fill="auto"/>
          </w:tcPr>
          <w:p w14:paraId="55C11CBE" w14:textId="77777777" w:rsidR="002D4A02" w:rsidRPr="005743B9" w:rsidRDefault="002D4A02" w:rsidP="005743B9">
            <w:pPr>
              <w:spacing w:after="0" w:line="240" w:lineRule="auto"/>
              <w:rPr>
                <w:b/>
              </w:rPr>
            </w:pPr>
            <w:r w:rsidRPr="005743B9">
              <w:rPr>
                <w:b/>
              </w:rPr>
              <w:t>Description</w:t>
            </w:r>
          </w:p>
        </w:tc>
        <w:tc>
          <w:tcPr>
            <w:tcW w:w="1909" w:type="dxa"/>
            <w:shd w:val="clear" w:color="auto" w:fill="auto"/>
          </w:tcPr>
          <w:p w14:paraId="6C788D79" w14:textId="77777777" w:rsidR="002D4A02" w:rsidRPr="005743B9" w:rsidRDefault="002D4A02" w:rsidP="005743B9">
            <w:pPr>
              <w:spacing w:after="0" w:line="240" w:lineRule="auto"/>
              <w:rPr>
                <w:b/>
              </w:rPr>
            </w:pPr>
            <w:r w:rsidRPr="005743B9">
              <w:rPr>
                <w:b/>
              </w:rPr>
              <w:t>Implementation Guideline</w:t>
            </w:r>
          </w:p>
        </w:tc>
      </w:tr>
      <w:tr w:rsidR="002D4A02" w:rsidRPr="005743B9" w14:paraId="37CFC372" w14:textId="77777777" w:rsidTr="005743B9">
        <w:tc>
          <w:tcPr>
            <w:tcW w:w="2917" w:type="dxa"/>
            <w:shd w:val="clear" w:color="auto" w:fill="auto"/>
          </w:tcPr>
          <w:p w14:paraId="6D9EFA25" w14:textId="77777777" w:rsidR="002D4A02" w:rsidRPr="005743B9" w:rsidRDefault="002D4A02" w:rsidP="005743B9">
            <w:pPr>
              <w:spacing w:after="0" w:line="240" w:lineRule="auto"/>
            </w:pPr>
            <w:r w:rsidRPr="005743B9">
              <w:t>Pump_2Duty_Out_v1</w:t>
            </w:r>
          </w:p>
        </w:tc>
        <w:tc>
          <w:tcPr>
            <w:tcW w:w="1414" w:type="dxa"/>
            <w:shd w:val="clear" w:color="auto" w:fill="auto"/>
          </w:tcPr>
          <w:p w14:paraId="06EF5555" w14:textId="77777777" w:rsidR="002D4A02" w:rsidRPr="005743B9" w:rsidRDefault="002D4A02" w:rsidP="005743B9">
            <w:pPr>
              <w:spacing w:after="0" w:line="240" w:lineRule="auto"/>
            </w:pPr>
            <w:r w:rsidRPr="005743B9">
              <w:t>Mandatory</w:t>
            </w:r>
          </w:p>
        </w:tc>
        <w:tc>
          <w:tcPr>
            <w:tcW w:w="4261" w:type="dxa"/>
            <w:shd w:val="clear" w:color="auto" w:fill="auto"/>
          </w:tcPr>
          <w:p w14:paraId="26A942F8" w14:textId="77777777" w:rsidR="002D4A02" w:rsidRPr="005743B9" w:rsidRDefault="002D4A02" w:rsidP="005743B9">
            <w:pPr>
              <w:spacing w:after="0" w:line="240" w:lineRule="auto"/>
            </w:pPr>
            <w:r w:rsidRPr="005743B9">
              <w:rPr>
                <w:i/>
              </w:rPr>
              <w:t>Tagname</w:t>
            </w:r>
            <w:r w:rsidRPr="005743B9">
              <w:t>.OUT</w:t>
            </w:r>
          </w:p>
        </w:tc>
        <w:tc>
          <w:tcPr>
            <w:tcW w:w="2027" w:type="dxa"/>
            <w:shd w:val="clear" w:color="auto" w:fill="auto"/>
          </w:tcPr>
          <w:p w14:paraId="467AFA90" w14:textId="77777777" w:rsidR="002D4A02" w:rsidRPr="005743B9" w:rsidRDefault="002D4A02" w:rsidP="005743B9">
            <w:pPr>
              <w:spacing w:after="0" w:line="240" w:lineRule="auto"/>
            </w:pPr>
            <w:r w:rsidRPr="005743B9">
              <w:t>Duty Pump Outputs Mapping AOI</w:t>
            </w:r>
          </w:p>
        </w:tc>
        <w:tc>
          <w:tcPr>
            <w:tcW w:w="1909" w:type="dxa"/>
            <w:shd w:val="clear" w:color="auto" w:fill="auto"/>
          </w:tcPr>
          <w:p w14:paraId="76EB3150" w14:textId="77777777" w:rsidR="002D4A02" w:rsidRPr="005743B9" w:rsidRDefault="002D4A02" w:rsidP="005743B9">
            <w:pPr>
              <w:spacing w:after="0" w:line="240" w:lineRule="auto"/>
            </w:pPr>
            <w:del w:id="53" w:author="Steve Cauduro" w:date="2020-03-18T14:48:00Z">
              <w:r w:rsidRPr="005743B9" w:rsidDel="003E175A">
                <w:delText>NAp</w:delText>
              </w:r>
            </w:del>
            <w:ins w:id="54" w:author="Steve Cauduro" w:date="2020-03-18T14:48:00Z">
              <w:r w:rsidR="003E175A" w:rsidRPr="005743B9">
                <w:t>N/A</w:t>
              </w:r>
            </w:ins>
          </w:p>
        </w:tc>
      </w:tr>
      <w:tr w:rsidR="002D4A02" w:rsidRPr="005743B9" w14:paraId="7868BAD4" w14:textId="77777777" w:rsidTr="005743B9">
        <w:trPr>
          <w:trHeight w:val="188"/>
        </w:trPr>
        <w:tc>
          <w:tcPr>
            <w:tcW w:w="2917" w:type="dxa"/>
            <w:shd w:val="clear" w:color="auto" w:fill="auto"/>
          </w:tcPr>
          <w:p w14:paraId="3889D025" w14:textId="77777777" w:rsidR="002D4A02" w:rsidRPr="005743B9" w:rsidRDefault="002D4A02" w:rsidP="005743B9">
            <w:pPr>
              <w:spacing w:after="0" w:line="240" w:lineRule="auto"/>
            </w:pPr>
            <w:r w:rsidRPr="005743B9">
              <w:t>Dty1_Sts</w:t>
            </w:r>
          </w:p>
        </w:tc>
        <w:tc>
          <w:tcPr>
            <w:tcW w:w="1414" w:type="dxa"/>
            <w:shd w:val="clear" w:color="auto" w:fill="auto"/>
          </w:tcPr>
          <w:p w14:paraId="1A02EC37" w14:textId="77777777" w:rsidR="002D4A02" w:rsidRPr="005743B9" w:rsidRDefault="002D4A02" w:rsidP="005743B9">
            <w:pPr>
              <w:spacing w:after="0" w:line="240" w:lineRule="auto"/>
            </w:pPr>
            <w:r w:rsidRPr="005743B9">
              <w:t>Mandatory</w:t>
            </w:r>
          </w:p>
        </w:tc>
        <w:tc>
          <w:tcPr>
            <w:tcW w:w="4261" w:type="dxa"/>
            <w:shd w:val="clear" w:color="auto" w:fill="auto"/>
          </w:tcPr>
          <w:p w14:paraId="7D2CCC79" w14:textId="77777777" w:rsidR="002D4A02" w:rsidRPr="005743B9" w:rsidRDefault="002D4A02" w:rsidP="005743B9">
            <w:pPr>
              <w:spacing w:after="0" w:line="240" w:lineRule="auto"/>
            </w:pPr>
            <w:r w:rsidRPr="005743B9">
              <w:rPr>
                <w:i/>
              </w:rPr>
              <w:t>Tagname</w:t>
            </w:r>
            <w:r w:rsidRPr="005743B9">
              <w:t>.</w:t>
            </w:r>
            <w:r w:rsidR="00BC4DE6" w:rsidRPr="005743B9">
              <w:t>DTY1_STS</w:t>
            </w:r>
          </w:p>
        </w:tc>
        <w:tc>
          <w:tcPr>
            <w:tcW w:w="2027" w:type="dxa"/>
            <w:shd w:val="clear" w:color="auto" w:fill="auto"/>
          </w:tcPr>
          <w:p w14:paraId="3AAD3DA3" w14:textId="77777777" w:rsidR="002D4A02" w:rsidRPr="005743B9" w:rsidRDefault="002D4A02" w:rsidP="005743B9">
            <w:pPr>
              <w:spacing w:after="0" w:line="240" w:lineRule="auto"/>
            </w:pPr>
            <w:r w:rsidRPr="005743B9">
              <w:t>Duty 1 Status Information</w:t>
            </w:r>
          </w:p>
        </w:tc>
        <w:tc>
          <w:tcPr>
            <w:tcW w:w="1909" w:type="dxa"/>
            <w:shd w:val="clear" w:color="auto" w:fill="auto"/>
          </w:tcPr>
          <w:p w14:paraId="23225D79" w14:textId="77777777" w:rsidR="002D4A02" w:rsidRPr="005743B9" w:rsidRDefault="002D4A02" w:rsidP="005743B9">
            <w:pPr>
              <w:spacing w:after="0" w:line="240" w:lineRule="auto"/>
            </w:pPr>
            <w:del w:id="55" w:author="Steve Cauduro" w:date="2020-03-18T14:48:00Z">
              <w:r w:rsidRPr="005743B9" w:rsidDel="003E175A">
                <w:delText>NAp</w:delText>
              </w:r>
            </w:del>
            <w:ins w:id="56" w:author="Steve Cauduro" w:date="2020-03-18T14:48:00Z">
              <w:r w:rsidR="003E175A" w:rsidRPr="005743B9">
                <w:t>N/A</w:t>
              </w:r>
            </w:ins>
          </w:p>
        </w:tc>
      </w:tr>
      <w:tr w:rsidR="002D4A02" w:rsidRPr="005743B9" w14:paraId="70C902FE" w14:textId="77777777" w:rsidTr="005743B9">
        <w:tc>
          <w:tcPr>
            <w:tcW w:w="2917" w:type="dxa"/>
            <w:shd w:val="clear" w:color="auto" w:fill="auto"/>
          </w:tcPr>
          <w:p w14:paraId="64D448FB" w14:textId="77777777" w:rsidR="002D4A02" w:rsidRPr="005743B9" w:rsidRDefault="002D4A02" w:rsidP="005743B9">
            <w:pPr>
              <w:spacing w:after="0" w:line="240" w:lineRule="auto"/>
            </w:pPr>
            <w:r w:rsidRPr="005743B9">
              <w:lastRenderedPageBreak/>
              <w:t>Dty2_Sts</w:t>
            </w:r>
          </w:p>
        </w:tc>
        <w:tc>
          <w:tcPr>
            <w:tcW w:w="1414" w:type="dxa"/>
            <w:shd w:val="clear" w:color="auto" w:fill="auto"/>
          </w:tcPr>
          <w:p w14:paraId="3F00A9AA" w14:textId="77777777" w:rsidR="002D4A02" w:rsidRPr="005743B9" w:rsidRDefault="002D4A02" w:rsidP="005743B9">
            <w:pPr>
              <w:spacing w:after="0" w:line="240" w:lineRule="auto"/>
            </w:pPr>
            <w:r w:rsidRPr="005743B9">
              <w:t>Mandatory</w:t>
            </w:r>
          </w:p>
        </w:tc>
        <w:tc>
          <w:tcPr>
            <w:tcW w:w="4261" w:type="dxa"/>
            <w:shd w:val="clear" w:color="auto" w:fill="auto"/>
          </w:tcPr>
          <w:p w14:paraId="1779A87D" w14:textId="77777777" w:rsidR="002D4A02" w:rsidRPr="005743B9" w:rsidRDefault="002D4A02" w:rsidP="005743B9">
            <w:pPr>
              <w:spacing w:after="0" w:line="240" w:lineRule="auto"/>
            </w:pPr>
            <w:r w:rsidRPr="005743B9">
              <w:rPr>
                <w:i/>
              </w:rPr>
              <w:t>Tagname</w:t>
            </w:r>
            <w:r w:rsidRPr="005743B9">
              <w:t>.</w:t>
            </w:r>
            <w:r w:rsidR="00BC4DE6" w:rsidRPr="005743B9">
              <w:t>DTY2_STS</w:t>
            </w:r>
          </w:p>
        </w:tc>
        <w:tc>
          <w:tcPr>
            <w:tcW w:w="2027" w:type="dxa"/>
            <w:shd w:val="clear" w:color="auto" w:fill="auto"/>
          </w:tcPr>
          <w:p w14:paraId="3141930F" w14:textId="77777777" w:rsidR="002D4A02" w:rsidRPr="005743B9" w:rsidRDefault="002D4A02" w:rsidP="005743B9">
            <w:pPr>
              <w:spacing w:after="0" w:line="240" w:lineRule="auto"/>
            </w:pPr>
            <w:r w:rsidRPr="005743B9">
              <w:t>Duty 2 Status Information</w:t>
            </w:r>
          </w:p>
        </w:tc>
        <w:tc>
          <w:tcPr>
            <w:tcW w:w="1909" w:type="dxa"/>
            <w:shd w:val="clear" w:color="auto" w:fill="auto"/>
          </w:tcPr>
          <w:p w14:paraId="3BB38383" w14:textId="77777777" w:rsidR="002D4A02" w:rsidRPr="005743B9" w:rsidRDefault="002D4A02" w:rsidP="005743B9">
            <w:pPr>
              <w:spacing w:after="0" w:line="240" w:lineRule="auto"/>
            </w:pPr>
            <w:del w:id="57" w:author="Steve Cauduro" w:date="2020-03-18T14:48:00Z">
              <w:r w:rsidRPr="005743B9" w:rsidDel="003E175A">
                <w:delText>NAp</w:delText>
              </w:r>
            </w:del>
            <w:ins w:id="58" w:author="Steve Cauduro" w:date="2020-03-18T14:48:00Z">
              <w:r w:rsidR="003E175A" w:rsidRPr="005743B9">
                <w:t>N/A</w:t>
              </w:r>
            </w:ins>
          </w:p>
        </w:tc>
      </w:tr>
      <w:tr w:rsidR="002D4A02" w:rsidRPr="005743B9" w14:paraId="1B6F68F4" w14:textId="77777777" w:rsidTr="005743B9">
        <w:trPr>
          <w:trHeight w:val="188"/>
        </w:trPr>
        <w:tc>
          <w:tcPr>
            <w:tcW w:w="2917" w:type="dxa"/>
            <w:shd w:val="clear" w:color="auto" w:fill="auto"/>
          </w:tcPr>
          <w:p w14:paraId="6A84B246" w14:textId="77777777" w:rsidR="002D4A02" w:rsidRPr="005743B9" w:rsidRDefault="002D4A02" w:rsidP="005743B9">
            <w:pPr>
              <w:spacing w:after="0" w:line="240" w:lineRule="auto"/>
            </w:pPr>
            <w:r w:rsidRPr="005743B9">
              <w:t>Pump1_Auto_Start_Request</w:t>
            </w:r>
          </w:p>
        </w:tc>
        <w:tc>
          <w:tcPr>
            <w:tcW w:w="1414" w:type="dxa"/>
            <w:shd w:val="clear" w:color="auto" w:fill="auto"/>
          </w:tcPr>
          <w:p w14:paraId="7FB805C3" w14:textId="77777777" w:rsidR="002D4A02" w:rsidRPr="005743B9" w:rsidRDefault="002D4A02" w:rsidP="005743B9">
            <w:pPr>
              <w:spacing w:after="0" w:line="240" w:lineRule="auto"/>
            </w:pPr>
            <w:r w:rsidRPr="005743B9">
              <w:t>Mandatory</w:t>
            </w:r>
          </w:p>
        </w:tc>
        <w:tc>
          <w:tcPr>
            <w:tcW w:w="4261" w:type="dxa"/>
            <w:shd w:val="clear" w:color="auto" w:fill="auto"/>
          </w:tcPr>
          <w:p w14:paraId="51C1FDFA" w14:textId="77777777" w:rsidR="002D4A02" w:rsidRPr="005743B9" w:rsidRDefault="002D4A02" w:rsidP="005743B9">
            <w:pPr>
              <w:spacing w:after="0" w:line="240" w:lineRule="auto"/>
            </w:pPr>
            <w:r w:rsidRPr="005743B9">
              <w:t>ADDON.Auto_Start_Request of First Pump</w:t>
            </w:r>
          </w:p>
        </w:tc>
        <w:tc>
          <w:tcPr>
            <w:tcW w:w="2027" w:type="dxa"/>
            <w:shd w:val="clear" w:color="auto" w:fill="auto"/>
          </w:tcPr>
          <w:p w14:paraId="1A394EA4" w14:textId="77777777" w:rsidR="002D4A02" w:rsidRPr="005743B9" w:rsidRDefault="002D4A02" w:rsidP="005743B9">
            <w:pPr>
              <w:spacing w:after="0" w:line="240" w:lineRule="auto"/>
            </w:pPr>
            <w:r w:rsidRPr="005743B9">
              <w:t>Pump 1 Auto Start Command</w:t>
            </w:r>
          </w:p>
        </w:tc>
        <w:tc>
          <w:tcPr>
            <w:tcW w:w="1909" w:type="dxa"/>
            <w:shd w:val="clear" w:color="auto" w:fill="auto"/>
          </w:tcPr>
          <w:p w14:paraId="238AB5DB" w14:textId="77777777" w:rsidR="002D4A02" w:rsidRPr="005743B9" w:rsidRDefault="002D4A02" w:rsidP="005743B9">
            <w:pPr>
              <w:spacing w:after="0" w:line="240" w:lineRule="auto"/>
            </w:pPr>
            <w:r w:rsidRPr="005743B9">
              <w:t>If there are other auto-start conditions for the pump outside of duty control an intermediate tag must be used here</w:t>
            </w:r>
          </w:p>
        </w:tc>
      </w:tr>
      <w:tr w:rsidR="002D4A02" w:rsidRPr="005743B9" w14:paraId="5D0DD70C" w14:textId="77777777" w:rsidTr="005743B9">
        <w:tc>
          <w:tcPr>
            <w:tcW w:w="2917" w:type="dxa"/>
            <w:shd w:val="clear" w:color="auto" w:fill="auto"/>
          </w:tcPr>
          <w:p w14:paraId="1C1A1CAE" w14:textId="77777777" w:rsidR="002D4A02" w:rsidRPr="005743B9" w:rsidRDefault="002D4A02" w:rsidP="005743B9">
            <w:pPr>
              <w:spacing w:after="0" w:line="240" w:lineRule="auto"/>
            </w:pPr>
            <w:r w:rsidRPr="005743B9">
              <w:t>Pump1_Auto_Stop_Request</w:t>
            </w:r>
          </w:p>
        </w:tc>
        <w:tc>
          <w:tcPr>
            <w:tcW w:w="1414" w:type="dxa"/>
            <w:shd w:val="clear" w:color="auto" w:fill="auto"/>
          </w:tcPr>
          <w:p w14:paraId="30CAEFFE" w14:textId="77777777" w:rsidR="002D4A02" w:rsidRPr="005743B9" w:rsidRDefault="002D4A02" w:rsidP="005743B9">
            <w:pPr>
              <w:spacing w:after="0" w:line="240" w:lineRule="auto"/>
            </w:pPr>
            <w:r w:rsidRPr="005743B9">
              <w:t>Mandatory</w:t>
            </w:r>
          </w:p>
        </w:tc>
        <w:tc>
          <w:tcPr>
            <w:tcW w:w="4261" w:type="dxa"/>
            <w:shd w:val="clear" w:color="auto" w:fill="auto"/>
          </w:tcPr>
          <w:p w14:paraId="7465A043" w14:textId="77777777" w:rsidR="002D4A02" w:rsidRPr="005743B9" w:rsidRDefault="002D4A02" w:rsidP="005743B9">
            <w:pPr>
              <w:spacing w:after="0" w:line="240" w:lineRule="auto"/>
            </w:pPr>
            <w:r w:rsidRPr="005743B9">
              <w:t>ADDON.Auto_Stop_Request of First Pump</w:t>
            </w:r>
          </w:p>
        </w:tc>
        <w:tc>
          <w:tcPr>
            <w:tcW w:w="2027" w:type="dxa"/>
            <w:shd w:val="clear" w:color="auto" w:fill="auto"/>
          </w:tcPr>
          <w:p w14:paraId="79C224FF" w14:textId="77777777" w:rsidR="002D4A02" w:rsidRPr="005743B9" w:rsidRDefault="002D4A02" w:rsidP="005743B9">
            <w:pPr>
              <w:spacing w:after="0" w:line="240" w:lineRule="auto"/>
            </w:pPr>
            <w:r w:rsidRPr="005743B9">
              <w:t>Pump 1 Auto Stop Command</w:t>
            </w:r>
          </w:p>
        </w:tc>
        <w:tc>
          <w:tcPr>
            <w:tcW w:w="1909" w:type="dxa"/>
            <w:shd w:val="clear" w:color="auto" w:fill="auto"/>
          </w:tcPr>
          <w:p w14:paraId="281231D1" w14:textId="77777777" w:rsidR="002D4A02" w:rsidRPr="005743B9" w:rsidRDefault="002D4A02" w:rsidP="005743B9">
            <w:pPr>
              <w:spacing w:after="0" w:line="240" w:lineRule="auto"/>
            </w:pPr>
            <w:r w:rsidRPr="005743B9">
              <w:t>If there are other auto-stop conditions for the pump outside of duty control an intermediate tag must be used here</w:t>
            </w:r>
          </w:p>
        </w:tc>
      </w:tr>
      <w:tr w:rsidR="002D4A02" w:rsidRPr="005743B9" w14:paraId="32FBDDE7" w14:textId="77777777" w:rsidTr="005743B9">
        <w:tc>
          <w:tcPr>
            <w:tcW w:w="2917" w:type="dxa"/>
            <w:shd w:val="clear" w:color="auto" w:fill="auto"/>
          </w:tcPr>
          <w:p w14:paraId="76FFC312" w14:textId="77777777" w:rsidR="002D4A02" w:rsidRPr="005743B9" w:rsidRDefault="002D4A02" w:rsidP="005743B9">
            <w:pPr>
              <w:spacing w:after="0" w:line="240" w:lineRule="auto"/>
            </w:pPr>
            <w:r w:rsidRPr="005743B9">
              <w:t>Pump2_Auto_Start_Request</w:t>
            </w:r>
          </w:p>
        </w:tc>
        <w:tc>
          <w:tcPr>
            <w:tcW w:w="1414" w:type="dxa"/>
            <w:shd w:val="clear" w:color="auto" w:fill="auto"/>
          </w:tcPr>
          <w:p w14:paraId="4CEB6FF7" w14:textId="77777777" w:rsidR="002D4A02" w:rsidRPr="005743B9" w:rsidRDefault="002D4A02" w:rsidP="005743B9">
            <w:pPr>
              <w:spacing w:after="0" w:line="240" w:lineRule="auto"/>
            </w:pPr>
            <w:r w:rsidRPr="005743B9">
              <w:t>Mandatory</w:t>
            </w:r>
          </w:p>
        </w:tc>
        <w:tc>
          <w:tcPr>
            <w:tcW w:w="4261" w:type="dxa"/>
            <w:shd w:val="clear" w:color="auto" w:fill="auto"/>
          </w:tcPr>
          <w:p w14:paraId="7F333C41" w14:textId="77777777" w:rsidR="002D4A02" w:rsidRPr="005743B9" w:rsidRDefault="002D4A02" w:rsidP="005743B9">
            <w:pPr>
              <w:spacing w:after="0" w:line="240" w:lineRule="auto"/>
            </w:pPr>
            <w:r w:rsidRPr="005743B9">
              <w:t>ADDON.Auto_Start_Request of Second Pump</w:t>
            </w:r>
          </w:p>
        </w:tc>
        <w:tc>
          <w:tcPr>
            <w:tcW w:w="2027" w:type="dxa"/>
            <w:shd w:val="clear" w:color="auto" w:fill="auto"/>
          </w:tcPr>
          <w:p w14:paraId="6B9B8E89" w14:textId="77777777" w:rsidR="002D4A02" w:rsidRPr="005743B9" w:rsidRDefault="002D4A02" w:rsidP="005743B9">
            <w:pPr>
              <w:spacing w:after="0" w:line="240" w:lineRule="auto"/>
            </w:pPr>
            <w:r w:rsidRPr="005743B9">
              <w:t>Pump 2 Auto Start Command</w:t>
            </w:r>
          </w:p>
        </w:tc>
        <w:tc>
          <w:tcPr>
            <w:tcW w:w="1909" w:type="dxa"/>
            <w:shd w:val="clear" w:color="auto" w:fill="auto"/>
          </w:tcPr>
          <w:p w14:paraId="49B8009A" w14:textId="77777777" w:rsidR="002D4A02" w:rsidRPr="005743B9" w:rsidRDefault="002D4A02" w:rsidP="005743B9">
            <w:pPr>
              <w:spacing w:after="0" w:line="240" w:lineRule="auto"/>
            </w:pPr>
            <w:r w:rsidRPr="005743B9">
              <w:t>If there are other auto-start conditions for the pump outside of duty control an intermediate tag must be used here</w:t>
            </w:r>
          </w:p>
        </w:tc>
      </w:tr>
      <w:tr w:rsidR="002D4A02" w:rsidRPr="005743B9" w14:paraId="1FDE7022" w14:textId="77777777" w:rsidTr="005743B9">
        <w:tc>
          <w:tcPr>
            <w:tcW w:w="2917" w:type="dxa"/>
            <w:shd w:val="clear" w:color="auto" w:fill="auto"/>
          </w:tcPr>
          <w:p w14:paraId="037CA51D" w14:textId="77777777" w:rsidR="002D4A02" w:rsidRPr="005743B9" w:rsidRDefault="002D4A02" w:rsidP="005743B9">
            <w:pPr>
              <w:spacing w:after="0" w:line="240" w:lineRule="auto"/>
            </w:pPr>
            <w:r w:rsidRPr="005743B9">
              <w:t>Pump2_Auto_Stop_Request</w:t>
            </w:r>
          </w:p>
        </w:tc>
        <w:tc>
          <w:tcPr>
            <w:tcW w:w="1414" w:type="dxa"/>
            <w:shd w:val="clear" w:color="auto" w:fill="auto"/>
          </w:tcPr>
          <w:p w14:paraId="5FD6F3DE" w14:textId="77777777" w:rsidR="002D4A02" w:rsidRPr="005743B9" w:rsidRDefault="002D4A02" w:rsidP="005743B9">
            <w:pPr>
              <w:spacing w:after="0" w:line="240" w:lineRule="auto"/>
            </w:pPr>
            <w:r w:rsidRPr="005743B9">
              <w:t>Mandatory</w:t>
            </w:r>
          </w:p>
        </w:tc>
        <w:tc>
          <w:tcPr>
            <w:tcW w:w="4261" w:type="dxa"/>
            <w:shd w:val="clear" w:color="auto" w:fill="auto"/>
          </w:tcPr>
          <w:p w14:paraId="54567D8A" w14:textId="77777777" w:rsidR="002D4A02" w:rsidRPr="005743B9" w:rsidRDefault="002D4A02" w:rsidP="005743B9">
            <w:pPr>
              <w:spacing w:after="0" w:line="240" w:lineRule="auto"/>
            </w:pPr>
            <w:r w:rsidRPr="005743B9">
              <w:t>ADDON.Auto_Stop_Request of Second Pump</w:t>
            </w:r>
          </w:p>
        </w:tc>
        <w:tc>
          <w:tcPr>
            <w:tcW w:w="2027" w:type="dxa"/>
            <w:shd w:val="clear" w:color="auto" w:fill="auto"/>
          </w:tcPr>
          <w:p w14:paraId="151AF492" w14:textId="77777777" w:rsidR="002D4A02" w:rsidRPr="005743B9" w:rsidRDefault="002D4A02" w:rsidP="005743B9">
            <w:pPr>
              <w:spacing w:after="0" w:line="240" w:lineRule="auto"/>
            </w:pPr>
            <w:r w:rsidRPr="005743B9">
              <w:t>Pump 2 Auto Stop Command</w:t>
            </w:r>
          </w:p>
        </w:tc>
        <w:tc>
          <w:tcPr>
            <w:tcW w:w="1909" w:type="dxa"/>
            <w:shd w:val="clear" w:color="auto" w:fill="auto"/>
          </w:tcPr>
          <w:p w14:paraId="46254BEC" w14:textId="77777777" w:rsidR="002D4A02" w:rsidRPr="005743B9" w:rsidRDefault="002D4A02" w:rsidP="005743B9">
            <w:pPr>
              <w:spacing w:after="0" w:line="240" w:lineRule="auto"/>
            </w:pPr>
            <w:r w:rsidRPr="005743B9">
              <w:t>If there are other auto-stop conditions for the pump outside of duty control an intermediate tag must be used here</w:t>
            </w:r>
          </w:p>
        </w:tc>
      </w:tr>
      <w:tr w:rsidR="002D4A02" w:rsidRPr="005743B9" w14:paraId="6E4A7F51" w14:textId="77777777" w:rsidTr="005743B9">
        <w:tc>
          <w:tcPr>
            <w:tcW w:w="2917" w:type="dxa"/>
            <w:shd w:val="clear" w:color="auto" w:fill="auto"/>
          </w:tcPr>
          <w:p w14:paraId="33808233" w14:textId="77777777" w:rsidR="002D4A02" w:rsidRPr="005743B9" w:rsidRDefault="002D4A02" w:rsidP="005743B9">
            <w:pPr>
              <w:spacing w:after="0" w:line="240" w:lineRule="auto"/>
            </w:pPr>
            <w:r w:rsidRPr="005743B9">
              <w:t>Pump1_Auto_Speed_Setpoint</w:t>
            </w:r>
          </w:p>
        </w:tc>
        <w:tc>
          <w:tcPr>
            <w:tcW w:w="1414" w:type="dxa"/>
            <w:shd w:val="clear" w:color="auto" w:fill="auto"/>
          </w:tcPr>
          <w:p w14:paraId="640F9AB1" w14:textId="77777777" w:rsidR="002D4A02" w:rsidRPr="005743B9" w:rsidRDefault="002D4A02" w:rsidP="005743B9">
            <w:pPr>
              <w:spacing w:after="0" w:line="240" w:lineRule="auto"/>
            </w:pPr>
            <w:r w:rsidRPr="005743B9">
              <w:t>Optional</w:t>
            </w:r>
          </w:p>
        </w:tc>
        <w:tc>
          <w:tcPr>
            <w:tcW w:w="4261" w:type="dxa"/>
            <w:shd w:val="clear" w:color="auto" w:fill="auto"/>
          </w:tcPr>
          <w:p w14:paraId="45AE7309" w14:textId="77777777" w:rsidR="002D4A02" w:rsidRPr="005743B9" w:rsidRDefault="002D4A02" w:rsidP="005743B9">
            <w:pPr>
              <w:spacing w:after="0" w:line="240" w:lineRule="auto"/>
            </w:pPr>
            <w:r w:rsidRPr="005743B9">
              <w:rPr>
                <w:i/>
              </w:rPr>
              <w:t>Tagname</w:t>
            </w:r>
            <w:r w:rsidRPr="005743B9">
              <w:t>.OUT.Pump1_Auto_Speed_Setpoint</w:t>
            </w:r>
          </w:p>
        </w:tc>
        <w:tc>
          <w:tcPr>
            <w:tcW w:w="2027" w:type="dxa"/>
            <w:shd w:val="clear" w:color="auto" w:fill="auto"/>
          </w:tcPr>
          <w:p w14:paraId="507FE7FA" w14:textId="77777777" w:rsidR="002D4A02" w:rsidRPr="005743B9" w:rsidRDefault="002D4A02" w:rsidP="005743B9">
            <w:pPr>
              <w:spacing w:after="0" w:line="240" w:lineRule="auto"/>
            </w:pPr>
            <w:r w:rsidRPr="005743B9">
              <w:t>Pump 1 Auto Speed Setpoint</w:t>
            </w:r>
          </w:p>
        </w:tc>
        <w:tc>
          <w:tcPr>
            <w:tcW w:w="1909" w:type="dxa"/>
            <w:shd w:val="clear" w:color="auto" w:fill="auto"/>
          </w:tcPr>
          <w:p w14:paraId="55F33524" w14:textId="77777777" w:rsidR="002D4A02" w:rsidRPr="005743B9" w:rsidRDefault="002D4A02" w:rsidP="005743B9">
            <w:pPr>
              <w:spacing w:after="0" w:line="240" w:lineRule="auto"/>
            </w:pPr>
            <w:r w:rsidRPr="005743B9">
              <w:t>Map to Pump 1 ADDON.Auto_Speed_Setpoint tag if required</w:t>
            </w:r>
          </w:p>
        </w:tc>
      </w:tr>
      <w:tr w:rsidR="002D4A02" w:rsidRPr="005743B9" w14:paraId="66BB23B2" w14:textId="77777777" w:rsidTr="005743B9">
        <w:tc>
          <w:tcPr>
            <w:tcW w:w="2917" w:type="dxa"/>
            <w:shd w:val="clear" w:color="auto" w:fill="auto"/>
          </w:tcPr>
          <w:p w14:paraId="3B032D14" w14:textId="77777777" w:rsidR="002D4A02" w:rsidRPr="005743B9" w:rsidRDefault="002D4A02" w:rsidP="005743B9">
            <w:pPr>
              <w:spacing w:after="0" w:line="240" w:lineRule="auto"/>
            </w:pPr>
            <w:r w:rsidRPr="005743B9">
              <w:t>Pump2_Auto_Speed_Setpoint</w:t>
            </w:r>
          </w:p>
        </w:tc>
        <w:tc>
          <w:tcPr>
            <w:tcW w:w="1414" w:type="dxa"/>
            <w:shd w:val="clear" w:color="auto" w:fill="auto"/>
          </w:tcPr>
          <w:p w14:paraId="03E52C6A" w14:textId="77777777" w:rsidR="002D4A02" w:rsidRPr="005743B9" w:rsidRDefault="002D4A02" w:rsidP="005743B9">
            <w:pPr>
              <w:spacing w:after="0" w:line="240" w:lineRule="auto"/>
            </w:pPr>
            <w:r w:rsidRPr="005743B9">
              <w:t>Optional</w:t>
            </w:r>
          </w:p>
        </w:tc>
        <w:tc>
          <w:tcPr>
            <w:tcW w:w="4261" w:type="dxa"/>
            <w:shd w:val="clear" w:color="auto" w:fill="auto"/>
          </w:tcPr>
          <w:p w14:paraId="09E59150" w14:textId="77777777" w:rsidR="002D4A02" w:rsidRPr="005743B9" w:rsidRDefault="002D4A02" w:rsidP="005743B9">
            <w:pPr>
              <w:spacing w:after="0" w:line="240" w:lineRule="auto"/>
            </w:pPr>
            <w:r w:rsidRPr="005743B9">
              <w:rPr>
                <w:i/>
              </w:rPr>
              <w:t>Tagname</w:t>
            </w:r>
            <w:r w:rsidRPr="005743B9">
              <w:t>.OUT.Pump2_Auto_Speed_Setpoint</w:t>
            </w:r>
          </w:p>
        </w:tc>
        <w:tc>
          <w:tcPr>
            <w:tcW w:w="2027" w:type="dxa"/>
            <w:shd w:val="clear" w:color="auto" w:fill="auto"/>
          </w:tcPr>
          <w:p w14:paraId="47046362" w14:textId="77777777" w:rsidR="002D4A02" w:rsidRPr="005743B9" w:rsidRDefault="002D4A02" w:rsidP="005743B9">
            <w:pPr>
              <w:spacing w:after="0" w:line="240" w:lineRule="auto"/>
            </w:pPr>
            <w:r w:rsidRPr="005743B9">
              <w:t>Pump 2 Auto Speed Setpoint</w:t>
            </w:r>
          </w:p>
        </w:tc>
        <w:tc>
          <w:tcPr>
            <w:tcW w:w="1909" w:type="dxa"/>
            <w:shd w:val="clear" w:color="auto" w:fill="auto"/>
          </w:tcPr>
          <w:p w14:paraId="0E657EB8" w14:textId="77777777" w:rsidR="002D4A02" w:rsidRPr="005743B9" w:rsidRDefault="002D4A02" w:rsidP="005743B9">
            <w:pPr>
              <w:spacing w:after="0" w:line="240" w:lineRule="auto"/>
            </w:pPr>
            <w:r w:rsidRPr="005743B9">
              <w:t>Map to Pump 2 ADDON.Auto_Speed_Setpoint tag if required</w:t>
            </w:r>
          </w:p>
        </w:tc>
      </w:tr>
    </w:tbl>
    <w:p w14:paraId="34554F1D" w14:textId="77777777" w:rsidR="002D4A02" w:rsidRDefault="002D4A02" w:rsidP="00EA42A9">
      <w:pPr>
        <w:rPr>
          <w:b/>
        </w:rPr>
      </w:pPr>
    </w:p>
    <w:p w14:paraId="47C8D125" w14:textId="77777777" w:rsidR="005119A1" w:rsidRDefault="005119A1" w:rsidP="00EA42A9">
      <w:r>
        <w:rPr>
          <w:b/>
        </w:rPr>
        <w:t>Typical AOI Operation Description</w:t>
      </w:r>
    </w:p>
    <w:p w14:paraId="7E0C4876" w14:textId="77777777" w:rsidR="005119A1" w:rsidRPr="005119A1" w:rsidRDefault="005119A1" w:rsidP="00EA42A9">
      <w:r>
        <w:lastRenderedPageBreak/>
        <w:t>When referring to these AOIs, it is important to delineate the difference between the pump number and the duty pump number.  The pump number is a fixed value that is part of the tagname (4</w:t>
      </w:r>
      <w:r w:rsidRPr="005119A1">
        <w:rPr>
          <w:vertAlign w:val="superscript"/>
        </w:rPr>
        <w:t>th</w:t>
      </w:r>
      <w:r>
        <w:t xml:space="preserve"> character of fragment 3).  The Duty Pump Number is a property of the pump indicating its starting and stopping priority in the execution of automatic code.  For the purposes of code evaluation and execution in the PLC the pump number is assigned within the D</w:t>
      </w:r>
      <w:r w:rsidR="00BC4DE6">
        <w:t>TY</w:t>
      </w:r>
      <w:r w:rsidR="00BC4DE6">
        <w:rPr>
          <w:i/>
        </w:rPr>
        <w:t>X</w:t>
      </w:r>
      <w:r>
        <w:t>_</w:t>
      </w:r>
      <w:r w:rsidR="00BC4DE6">
        <w:t>STS</w:t>
      </w:r>
      <w:r>
        <w:t xml:space="preserve"> tag to indicate which pump is currently assigned that duty number. </w:t>
      </w:r>
    </w:p>
    <w:p w14:paraId="3844D6C5" w14:textId="77777777" w:rsidR="005119A1" w:rsidRDefault="005119A1" w:rsidP="00EA42A9">
      <w:r>
        <w:rPr>
          <w:b/>
        </w:rPr>
        <w:t>Pump_2Duty_In_v1</w:t>
      </w:r>
    </w:p>
    <w:p w14:paraId="43F01FCE" w14:textId="77777777" w:rsidR="005119A1" w:rsidRDefault="005119A1" w:rsidP="00EA42A9">
      <w:r>
        <w:t>This AOI maps the current state of the pumps (auto mode, running status, and failure) to status tags within the duty pump structure, based on the current duty assignment of the pump.</w:t>
      </w:r>
    </w:p>
    <w:p w14:paraId="6E00EC50" w14:textId="77777777" w:rsidR="005119A1" w:rsidRDefault="005119A1" w:rsidP="00EA42A9">
      <w:r>
        <w:rPr>
          <w:b/>
        </w:rPr>
        <w:t>Pump_2Duty_Out_v1</w:t>
      </w:r>
    </w:p>
    <w:p w14:paraId="3476A808" w14:textId="77777777" w:rsidR="005119A1" w:rsidRDefault="005119A1" w:rsidP="00EA42A9">
      <w:r>
        <w:t>This AOI maps automatic start, stop, and speed requests for a given duty pump to the actual field device, based on the current duty assignment of the pump.</w:t>
      </w:r>
    </w:p>
    <w:p w14:paraId="47191532" w14:textId="77777777" w:rsidR="005119A1" w:rsidRDefault="005119A1" w:rsidP="00EA42A9">
      <w:r>
        <w:rPr>
          <w:b/>
        </w:rPr>
        <w:t>Pump_2Duty_ACP_v1</w:t>
      </w:r>
    </w:p>
    <w:p w14:paraId="284EF449" w14:textId="77777777" w:rsidR="005119A1" w:rsidRDefault="005119A1" w:rsidP="00EA42A9">
      <w:r>
        <w:t xml:space="preserve">This </w:t>
      </w:r>
      <w:del w:id="59" w:author="Steve Cauduro" w:date="2020-03-18T15:10:00Z">
        <w:r w:rsidDel="00CD1C58">
          <w:delText xml:space="preserve">pump </w:delText>
        </w:r>
      </w:del>
      <w:ins w:id="60" w:author="Steve Cauduro" w:date="2020-03-18T15:10:00Z">
        <w:r w:rsidR="00CD1C58">
          <w:t xml:space="preserve">AOI </w:t>
        </w:r>
      </w:ins>
      <w:r>
        <w:t>evaluates the logic conditions for starting and stopping the duty pumps and setting the speed of the duty pump.  In Standard Control Mode</w:t>
      </w:r>
      <w:r w:rsidR="008C4673">
        <w:t xml:space="preserve"> (Custom</w:t>
      </w:r>
      <w:r>
        <w:t>_Control = zero) an instrument value will start and stop the duty pumps as it moves between the various control setpoint</w:t>
      </w:r>
      <w:r w:rsidR="008C4673">
        <w:t>s</w:t>
      </w:r>
      <w:r>
        <w:t>.  In custom control mode these start conditions are programmed outside of the AOI</w:t>
      </w:r>
      <w:r w:rsidR="008C4673">
        <w:t>.</w:t>
      </w:r>
    </w:p>
    <w:p w14:paraId="77FE552E" w14:textId="77777777" w:rsidR="008C4673" w:rsidRDefault="008C4673" w:rsidP="00EA42A9">
      <w:del w:id="61" w:author="Steve Cauduro" w:date="2020-03-18T15:11:00Z">
        <w:r w:rsidDel="00CD1C58">
          <w:delText>In order for</w:delText>
        </w:r>
      </w:del>
      <w:ins w:id="62" w:author="Steve Cauduro" w:date="2020-03-18T15:11:00Z">
        <w:r w:rsidR="00CD1C58">
          <w:t>For</w:t>
        </w:r>
      </w:ins>
      <w:r>
        <w:t xml:space="preserve"> a start command to be issued the duty pump must be in auto mode, not already running, the other duty pump must not be starting, and the system cannot be on backup mode.  </w:t>
      </w:r>
      <w:del w:id="63" w:author="Steve Cauduro" w:date="2020-03-18T14:50:00Z">
        <w:r w:rsidDel="003E175A">
          <w:delText>Additionally</w:delText>
        </w:r>
      </w:del>
      <w:ins w:id="64" w:author="Steve Cauduro" w:date="2020-03-18T14:50:00Z">
        <w:r w:rsidR="003E175A">
          <w:t>Additionally,</w:t>
        </w:r>
      </w:ins>
      <w:r>
        <w:t xml:space="preserve"> no start command will be issued for the duty 2 pump if it has failed.</w:t>
      </w:r>
    </w:p>
    <w:p w14:paraId="7316BC8B" w14:textId="77777777" w:rsidR="008C4673" w:rsidRDefault="008C4673" w:rsidP="00EA42A9">
      <w:del w:id="65" w:author="Steve Cauduro" w:date="2020-03-18T15:11:00Z">
        <w:r w:rsidDel="00CD1C58">
          <w:delText>In order for</w:delText>
        </w:r>
      </w:del>
      <w:ins w:id="66" w:author="Steve Cauduro" w:date="2020-03-18T15:11:00Z">
        <w:r w:rsidR="00CD1C58">
          <w:t>For</w:t>
        </w:r>
      </w:ins>
      <w:r>
        <w:t xml:space="preserve"> a stop command to be issued the duty pump must be running and not in backup mode.</w:t>
      </w:r>
    </w:p>
    <w:p w14:paraId="4A4C23FF" w14:textId="77777777" w:rsidR="008C4673" w:rsidRDefault="008C4673" w:rsidP="00EA42A9">
      <w:r>
        <w:t xml:space="preserve">The speed command for each duty pump is calculated using the scaling FBD AOI, where the instrument reading is the “raw” value and is scaled to the min and max speeds according to its relative position within the elevation setpoints.  The speed </w:t>
      </w:r>
      <w:r w:rsidR="003518F9">
        <w:t xml:space="preserve">is </w:t>
      </w:r>
      <w:r>
        <w:t xml:space="preserve">clamped so that </w:t>
      </w:r>
      <w:del w:id="67" w:author="Steve Cauduro" w:date="2020-03-18T14:52:00Z">
        <w:r w:rsidDel="003E175A">
          <w:delText>it</w:delText>
        </w:r>
      </w:del>
      <w:ins w:id="68" w:author="Steve Cauduro" w:date="2020-03-18T14:52:00Z">
        <w:r w:rsidR="003E175A">
          <w:t xml:space="preserve">it is </w:t>
        </w:r>
      </w:ins>
      <w:del w:id="69" w:author="Steve Cauduro" w:date="2020-03-18T14:52:00Z">
        <w:r w:rsidDel="003E175A">
          <w:delText xml:space="preserve"> </w:delText>
        </w:r>
      </w:del>
      <w:r>
        <w:t>within the minimum and maximum speed limits.</w:t>
      </w:r>
    </w:p>
    <w:p w14:paraId="660DBF15" w14:textId="77777777" w:rsidR="008C4673" w:rsidRDefault="008C4673" w:rsidP="00EA42A9">
      <w:r>
        <w:rPr>
          <w:b/>
        </w:rPr>
        <w:t>Pump_2Duty_Alt_v1</w:t>
      </w:r>
    </w:p>
    <w:p w14:paraId="3868737A" w14:textId="77777777" w:rsidR="008C4673" w:rsidRDefault="008C4673" w:rsidP="00EA42A9">
      <w:r>
        <w:t>The Duty Alternation AOI validates manual duty assignment and ACP setpoints, and controls automatic duty rotation.</w:t>
      </w:r>
    </w:p>
    <w:p w14:paraId="1A22E9E9" w14:textId="77777777" w:rsidR="008C4673" w:rsidRDefault="008C4673" w:rsidP="00EA42A9">
      <w:r>
        <w:lastRenderedPageBreak/>
        <w:t>On first scan, if the duties are outside of a valid range, assign Pump 1 to Duty 1 and Pump 2 to Duty 2.</w:t>
      </w:r>
    </w:p>
    <w:p w14:paraId="48745A46" w14:textId="77777777" w:rsidR="00AD1E7F" w:rsidRDefault="008C4673" w:rsidP="00EA42A9">
      <w:r>
        <w:t xml:space="preserve">The AOI will then evaluate manual duty assignment.  </w:t>
      </w:r>
      <w:r w:rsidR="00AD1E7F">
        <w:t>The only check on manual duty assignment is that the pump assignments to each duty must be unique</w:t>
      </w:r>
      <w:r>
        <w:t xml:space="preserve">.  If </w:t>
      </w:r>
      <w:r w:rsidR="00AD1E7F">
        <w:t xml:space="preserve">this check </w:t>
      </w:r>
      <w:del w:id="70" w:author="Steve Cauduro" w:date="2020-03-18T15:14:00Z">
        <w:r w:rsidR="00AD1E7F" w:rsidDel="00AC6910">
          <w:delText>fails</w:delText>
        </w:r>
      </w:del>
      <w:ins w:id="71" w:author="Steve Cauduro" w:date="2020-03-18T15:14:00Z">
        <w:r w:rsidR="00AC6910">
          <w:t>fails,</w:t>
        </w:r>
      </w:ins>
      <w:r w:rsidR="00AD1E7F">
        <w:t xml:space="preserve"> then an error occurs </w:t>
      </w:r>
      <w:del w:id="72" w:author="Steve Cauduro" w:date="2020-03-18T14:53:00Z">
        <w:r w:rsidR="00AD1E7F" w:rsidDel="003E175A">
          <w:delText>then</w:delText>
        </w:r>
      </w:del>
      <w:ins w:id="73" w:author="Steve Cauduro" w:date="2020-03-18T14:53:00Z">
        <w:r w:rsidR="003E175A">
          <w:t>and</w:t>
        </w:r>
      </w:ins>
      <w:r w:rsidR="00AD1E7F">
        <w:t xml:space="preserve"> the setpoints are </w:t>
      </w:r>
      <w:ins w:id="74" w:author="Steve Cauduro" w:date="2020-03-18T14:53:00Z">
        <w:r w:rsidR="003E175A">
          <w:t xml:space="preserve">not </w:t>
        </w:r>
      </w:ins>
      <w:r w:rsidR="00AD1E7F">
        <w:t>updated.  Otherwise, the new duty assignments will be applied.</w:t>
      </w:r>
    </w:p>
    <w:p w14:paraId="32B805F9" w14:textId="77777777" w:rsidR="00AD1E7F" w:rsidRDefault="00AD1E7F" w:rsidP="00EA42A9">
      <w:r>
        <w:t>The AOI will then evaluate ACP setpoints.  The following validation is performed:</w:t>
      </w:r>
    </w:p>
    <w:p w14:paraId="58C9F36D" w14:textId="77777777" w:rsidR="00AD1E7F" w:rsidRDefault="00AD1E7F">
      <w:pPr>
        <w:pPrChange w:id="75" w:author="Joshi, Shailendra" w:date="2020-08-24T15:19:00Z">
          <w:pPr>
            <w:ind w:left="720"/>
          </w:pPr>
        </w:pPrChange>
      </w:pPr>
      <w:r>
        <w:t xml:space="preserve">The difference between the Start and Stop Setpoints for a given Duty Pump must be positive and greater than or equal to an allowable span programmed in the PLC.  The Difference between the Duty 2 and Duty 1 start </w:t>
      </w:r>
      <w:del w:id="76" w:author="Steve Cauduro" w:date="2020-03-18T14:54:00Z">
        <w:r w:rsidDel="003E175A">
          <w:delText>septoints</w:delText>
        </w:r>
      </w:del>
      <w:ins w:id="77" w:author="Steve Cauduro" w:date="2020-03-18T14:54:00Z">
        <w:r w:rsidR="003E175A">
          <w:t>setpoints</w:t>
        </w:r>
      </w:ins>
      <w:r>
        <w:t xml:space="preserve"> must also be positive and greater than or equal to the allowable span programmed in the PLC.  </w:t>
      </w:r>
    </w:p>
    <w:p w14:paraId="568C91DC" w14:textId="77777777" w:rsidR="00AD1E7F" w:rsidRDefault="00AD1E7F">
      <w:pPr>
        <w:pPrChange w:id="78" w:author="Joshi, Shailendra" w:date="2020-08-24T15:19:00Z">
          <w:pPr>
            <w:ind w:firstLine="720"/>
          </w:pPr>
        </w:pPrChange>
      </w:pPr>
      <w:r>
        <w:t xml:space="preserve">The Start and Stop </w:t>
      </w:r>
      <w:r w:rsidR="00B86694">
        <w:t>s</w:t>
      </w:r>
      <w:r>
        <w:t>etpoints for a given duty pump must be unique, and the Duty 1 and Duty 2 start setpoints must be unique.</w:t>
      </w:r>
    </w:p>
    <w:p w14:paraId="69C48906" w14:textId="77777777" w:rsidR="00AD1E7F" w:rsidRDefault="00AD1E7F">
      <w:pPr>
        <w:pPrChange w:id="79" w:author="Joshi, Shailendra" w:date="2020-08-24T15:19:00Z">
          <w:pPr>
            <w:ind w:left="720"/>
          </w:pPr>
        </w:pPrChange>
      </w:pPr>
      <w:r>
        <w:t xml:space="preserve">The Duty 1 Stop </w:t>
      </w:r>
      <w:r w:rsidR="00B86694">
        <w:t>s</w:t>
      </w:r>
      <w:r>
        <w:t>et</w:t>
      </w:r>
      <w:r w:rsidR="00B86694">
        <w:t>p</w:t>
      </w:r>
      <w:r>
        <w:t xml:space="preserve">oint </w:t>
      </w:r>
      <w:r w:rsidR="003518F9">
        <w:t>m</w:t>
      </w:r>
      <w:r>
        <w:t>ust be Less Than</w:t>
      </w:r>
      <w:r w:rsidR="003518F9">
        <w:t xml:space="preserve"> </w:t>
      </w:r>
      <w:r>
        <w:t xml:space="preserve">or Equal to The Duty 2 Stop setpoint.  </w:t>
      </w:r>
      <w:r w:rsidRPr="00AD1E7F">
        <w:rPr>
          <w:b/>
        </w:rPr>
        <w:t>Note that the stop setpoints do not need to be unique</w:t>
      </w:r>
      <w:r>
        <w:t>.</w:t>
      </w:r>
    </w:p>
    <w:p w14:paraId="33C99ECC" w14:textId="77777777" w:rsidR="00AD1E7F" w:rsidRDefault="00AD1E7F">
      <w:pPr>
        <w:pPrChange w:id="80" w:author="Joshi, Shailendra" w:date="2020-08-24T15:19:00Z">
          <w:pPr>
            <w:ind w:firstLine="720"/>
          </w:pPr>
        </w:pPrChange>
      </w:pPr>
      <w:r>
        <w:t>The Minimum Speed elevation for a duty pump must be greater than or equal to the stop setpoint for the duty pump.</w:t>
      </w:r>
    </w:p>
    <w:p w14:paraId="58DDB600" w14:textId="77777777" w:rsidR="00AD1E7F" w:rsidRDefault="00AD1E7F">
      <w:pPr>
        <w:pPrChange w:id="81" w:author="Joshi, Shailendra" w:date="2020-08-24T15:19:00Z">
          <w:pPr>
            <w:ind w:firstLine="720"/>
          </w:pPr>
        </w:pPrChange>
      </w:pPr>
      <w:r>
        <w:t>The Maximum Speed Elevation must be greater than or equal to the Minimum Speed Elevation.</w:t>
      </w:r>
    </w:p>
    <w:p w14:paraId="4C9BF930" w14:textId="77777777" w:rsidR="00AD1E7F" w:rsidRDefault="00AD1E7F">
      <w:pPr>
        <w:pPrChange w:id="82" w:author="Joshi, Shailendra" w:date="2020-08-24T15:19:00Z">
          <w:pPr>
            <w:ind w:firstLine="720"/>
          </w:pPr>
        </w:pPrChange>
      </w:pPr>
      <w:r>
        <w:t>The Maximum Speed Elevation for Duty Pump 1 must not exceed the start Setpoint for Duty Pump 2.</w:t>
      </w:r>
    </w:p>
    <w:p w14:paraId="16B38274" w14:textId="77777777" w:rsidR="00AD1E7F" w:rsidRDefault="00AD1E7F">
      <w:pPr>
        <w:pPrChange w:id="83" w:author="Joshi, Shailendra" w:date="2020-08-24T15:19:00Z">
          <w:pPr>
            <w:ind w:firstLine="720"/>
          </w:pPr>
        </w:pPrChange>
      </w:pPr>
      <w:r>
        <w:t>The Maximum Speed Elevation for Duty Pump 2 must not exceed the maximum reading of the control instrument.</w:t>
      </w:r>
    </w:p>
    <w:p w14:paraId="7FA051B6" w14:textId="77777777" w:rsidR="00AD1E7F" w:rsidRDefault="00AD1E7F" w:rsidP="00AD1E7F">
      <w:r>
        <w:t xml:space="preserve">Provided </w:t>
      </w:r>
      <w:r>
        <w:rPr>
          <w:b/>
        </w:rPr>
        <w:t>all</w:t>
      </w:r>
      <w:r>
        <w:t xml:space="preserve"> these conditions are met when the update pushbutton is pressed, the setpoints will be updated.  Otherwise, an error will be posted to the HMI.</w:t>
      </w:r>
    </w:p>
    <w:p w14:paraId="446BAE73" w14:textId="77777777" w:rsidR="006914B8" w:rsidRDefault="006914B8" w:rsidP="006914B8">
      <w:r>
        <w:rPr>
          <w:b/>
        </w:rPr>
        <w:t>If Speed Elevation Control is not being used</w:t>
      </w:r>
      <w:r>
        <w:t>, the programmer must write logic outside the AOI to set the speed elevation setpoints in the following manner:</w:t>
      </w:r>
    </w:p>
    <w:p w14:paraId="72104B04" w14:textId="77777777" w:rsidR="006914B8" w:rsidRDefault="006914B8" w:rsidP="006914B8">
      <w:r>
        <w:tab/>
        <w:t>The Min Speed Elevation for the Duty Pump must be equal to the stop setpoint of the duty pump</w:t>
      </w:r>
    </w:p>
    <w:p w14:paraId="761ABF1A" w14:textId="77777777" w:rsidR="006914B8" w:rsidRDefault="006914B8" w:rsidP="00B86694">
      <w:pPr>
        <w:ind w:left="720"/>
      </w:pPr>
      <w:r>
        <w:t xml:space="preserve">The Max Speed Elevation for the Duty Pump must be equal to the start setpoint for the Subsequent Duty Pump.  For Duty Pump 2 the Max Speed elevation should be equal to </w:t>
      </w:r>
      <w:r w:rsidRPr="00AC12CC">
        <w:rPr>
          <w:u w:val="single"/>
        </w:rPr>
        <w:t>WW_Lvl_Max</w:t>
      </w:r>
      <w:r>
        <w:t>.</w:t>
      </w:r>
    </w:p>
    <w:p w14:paraId="7B2242F3" w14:textId="77777777" w:rsidR="00CB2357" w:rsidRDefault="00CB2357" w:rsidP="00AD1E7F">
      <w:r>
        <w:lastRenderedPageBreak/>
        <w:t>The AOI will then begin evaluating automatic duty cycle requests.  If duty rotation is configured for all pumps being stopped, then a duty rotation request will be made when all pumps return to the stopped state.</w:t>
      </w:r>
    </w:p>
    <w:p w14:paraId="6C6F63E1" w14:textId="77777777" w:rsidR="00CB2357" w:rsidRDefault="00CB2357" w:rsidP="00AD1E7F">
      <w:r>
        <w:t>The next evaluation is the daily rotation.  The operator has the option of configuring the time at which the rotation occurs from SCADA.  When the time is reached, the day counter is incremented by 1.  When the number of days between rotations is reached, a duty rotation request is made.</w:t>
      </w:r>
    </w:p>
    <w:p w14:paraId="08579578" w14:textId="77777777" w:rsidR="00CB2357" w:rsidRDefault="00CB2357" w:rsidP="00AD1E7F">
      <w:r>
        <w:t>The system will then evaluate the hourly duty rotation.   A free running hour counter increments the hourly interval counter by 1.  When the interval is equal to the hours between rotation setpoint, a duty rotation request is made.</w:t>
      </w:r>
    </w:p>
    <w:p w14:paraId="230DD145" w14:textId="77777777" w:rsidR="00CB2357" w:rsidRDefault="00CB2357" w:rsidP="00AD1E7F">
      <w:r>
        <w:t xml:space="preserve">The logic will then process the duty rotation requests.  </w:t>
      </w:r>
      <w:del w:id="84" w:author="Steve Cauduro" w:date="2020-03-18T14:59:00Z">
        <w:r w:rsidDel="00863BC5">
          <w:delText>In order for</w:delText>
        </w:r>
      </w:del>
      <w:ins w:id="85" w:author="Steve Cauduro" w:date="2020-03-18T14:59:00Z">
        <w:r w:rsidR="00863BC5">
          <w:t>For</w:t>
        </w:r>
      </w:ins>
      <w:r>
        <w:t xml:space="preserve"> automatic duty rotation to occur</w:t>
      </w:r>
      <w:ins w:id="86" w:author="Steve Cauduro" w:date="2020-03-18T14:56:00Z">
        <w:r w:rsidR="003E175A">
          <w:t>,</w:t>
        </w:r>
      </w:ins>
      <w:r>
        <w:t xml:space="preserve"> duty rotation must not be </w:t>
      </w:r>
      <w:del w:id="87" w:author="Steve Cauduro" w:date="2020-03-18T14:56:00Z">
        <w:r w:rsidDel="003E175A">
          <w:delText>disabled</w:delText>
        </w:r>
      </w:del>
      <w:ins w:id="88" w:author="Steve Cauduro" w:date="2020-03-18T14:56:00Z">
        <w:r w:rsidR="003E175A">
          <w:t>disabled,</w:t>
        </w:r>
      </w:ins>
      <w:r>
        <w:t xml:space="preserve"> and all pumps must be in auto.  Provided these conditions are met, the duties will </w:t>
      </w:r>
      <w:del w:id="89" w:author="Steve Cauduro" w:date="2020-03-18T14:57:00Z">
        <w:r w:rsidDel="003E175A">
          <w:delText>stop</w:delText>
        </w:r>
      </w:del>
      <w:ins w:id="90" w:author="Steve Cauduro" w:date="2020-03-18T14:57:00Z">
        <w:r w:rsidR="003E175A">
          <w:t>rotate</w:t>
        </w:r>
      </w:ins>
      <w:ins w:id="91" w:author="Steve Cauduro" w:date="2020-03-18T14:59:00Z">
        <w:r w:rsidR="00863BC5">
          <w:t xml:space="preserve"> as requested</w:t>
        </w:r>
      </w:ins>
      <w:r>
        <w:t>.</w:t>
      </w:r>
    </w:p>
    <w:p w14:paraId="64221224" w14:textId="77777777" w:rsidR="00CB2357" w:rsidRDefault="00CB2357" w:rsidP="00AD1E7F">
      <w:r>
        <w:t>The system then evaluates if the duty 1 pump has failed, if it has, then the duties will be rotated.</w:t>
      </w:r>
    </w:p>
    <w:p w14:paraId="0A1ED343" w14:textId="77777777" w:rsidR="00CB2357" w:rsidRDefault="00CB2357" w:rsidP="00AD1E7F">
      <w:r>
        <w:t>Whenever a duty rotation (manual, automatic, or on pump failure) is made, the PLC will set a bit to inhibit any further duty rotations.  This allows the duty pump state assignments to be updated prior to making any additional logic evaluations.  Thus, only one duty rotation can occur per scan.  If additional rotation assignments are to be made (e.g. due to pump failure) it will occur on subsequent scans of the PLC after updating the duty pump state information.</w:t>
      </w:r>
    </w:p>
    <w:p w14:paraId="5B9B5F32" w14:textId="77777777" w:rsidR="00CB2357" w:rsidRDefault="00CB2357" w:rsidP="00AD1E7F">
      <w:r>
        <w:t>The remaining rungs of the AOI reset counters, timers, and pushbuttons associated with the AOI.</w:t>
      </w:r>
    </w:p>
    <w:p w14:paraId="729FE14B" w14:textId="77777777" w:rsidR="00CB2357" w:rsidRDefault="00CB2357" w:rsidP="00AD1E7F">
      <w:pPr>
        <w:rPr>
          <w:b/>
        </w:rPr>
      </w:pPr>
      <w:r>
        <w:rPr>
          <w:b/>
        </w:rPr>
        <w:t>Programming Guide</w:t>
      </w:r>
    </w:p>
    <w:p w14:paraId="7A92FC2B" w14:textId="77777777" w:rsidR="00CB2357" w:rsidRDefault="00CB2357" w:rsidP="00AD1E7F">
      <w:r>
        <w:t>It is expected that all four AOIs will be deployed for any pumps in a duty rotation.</w:t>
      </w:r>
    </w:p>
    <w:p w14:paraId="73E0FC9F" w14:textId="77777777" w:rsidR="00315ADC" w:rsidRDefault="00315ADC" w:rsidP="00AD1E7F">
      <w:pPr>
        <w:rPr>
          <w:b/>
        </w:rPr>
      </w:pPr>
      <w:r>
        <w:rPr>
          <w:b/>
        </w:rPr>
        <w:t>HMI Integration</w:t>
      </w:r>
    </w:p>
    <w:p w14:paraId="19485B79" w14:textId="5813EB9A" w:rsidR="00315ADC" w:rsidRDefault="00315ADC" w:rsidP="00AD1E7F">
      <w:r>
        <w:t xml:space="preserve">This UDDT is associated with the following screens in the </w:t>
      </w:r>
      <w:del w:id="92" w:author="Holden, Rob" w:date="2021-11-10T14:27:00Z">
        <w:r w:rsidDel="002A568F">
          <w:delText>Intouch</w:delText>
        </w:r>
      </w:del>
      <w:ins w:id="93" w:author="Holden, Rob" w:date="2021-11-10T14:27:00Z">
        <w:r w:rsidR="002A568F">
          <w:t>InTouch</w:t>
        </w:r>
      </w:ins>
      <w:r>
        <w:t xml:space="preserve"> baseload</w:t>
      </w:r>
    </w:p>
    <w:p w14:paraId="07E9E03E" w14:textId="77777777" w:rsidR="00315ADC" w:rsidRDefault="00315ADC" w:rsidP="00315ADC">
      <w:pPr>
        <w:pStyle w:val="ListParagraph"/>
        <w:numPr>
          <w:ilvl w:val="0"/>
          <w:numId w:val="1"/>
        </w:numPr>
      </w:pPr>
      <w:r>
        <w:t>Pumping Station Setpoints</w:t>
      </w:r>
    </w:p>
    <w:p w14:paraId="324C4F3D" w14:textId="77777777" w:rsidR="00315ADC" w:rsidRDefault="00315ADC" w:rsidP="00315ADC">
      <w:pPr>
        <w:pStyle w:val="ListParagraph"/>
        <w:numPr>
          <w:ilvl w:val="0"/>
          <w:numId w:val="1"/>
        </w:numPr>
      </w:pPr>
      <w:r>
        <w:t>Pumping Station Limits</w:t>
      </w:r>
    </w:p>
    <w:p w14:paraId="3488B126" w14:textId="77777777" w:rsidR="00315ADC" w:rsidRDefault="00315ADC" w:rsidP="00315ADC">
      <w:pPr>
        <w:pStyle w:val="ListParagraph"/>
        <w:numPr>
          <w:ilvl w:val="0"/>
          <w:numId w:val="1"/>
        </w:numPr>
      </w:pPr>
      <w:r>
        <w:t>2Device Duty Select</w:t>
      </w:r>
    </w:p>
    <w:p w14:paraId="7B00DE69" w14:textId="77777777" w:rsidR="00315ADC" w:rsidRDefault="00315ADC" w:rsidP="00315ADC">
      <w:pPr>
        <w:pStyle w:val="ListParagraph"/>
        <w:numPr>
          <w:ilvl w:val="0"/>
          <w:numId w:val="1"/>
        </w:numPr>
      </w:pPr>
      <w:r>
        <w:t>Duty Rotation</w:t>
      </w:r>
    </w:p>
    <w:p w14:paraId="6B6159A7" w14:textId="77777777" w:rsidR="00315ADC" w:rsidRPr="00315ADC" w:rsidRDefault="00315ADC" w:rsidP="00315ADC">
      <w:r>
        <w:lastRenderedPageBreak/>
        <w:t>The “Pumping Station Setpoints” and “Pumping Station Limits” screens are templates that will be renamed and customized based on the application, specifically the number of installed pumps, whether or not there is a standby pump, whether or not there is feedback control on the speed etc.  The remaining two screens are common pop-up elements that use indirect mapping to the appropriate controls to set the pump duty assignments and duty rotation.</w:t>
      </w:r>
      <w:r w:rsidR="00380E47">
        <w:t xml:space="preserve">  Programmers shall perform appropriate search and replace operations on screen objects to update the tag names applicable to the application.  Customization of the Duty Assignment Action script (The blue bar on the Setpoints pop-up) will be required based on the application.</w:t>
      </w:r>
      <w:bookmarkStart w:id="94" w:name="_GoBack"/>
      <w:bookmarkEnd w:id="94"/>
    </w:p>
    <w:p w14:paraId="10B95115" w14:textId="77777777" w:rsidR="00AD1E7F" w:rsidRDefault="00AD1E7F" w:rsidP="00EA42A9"/>
    <w:p w14:paraId="30685E62" w14:textId="77777777" w:rsidR="008C4673" w:rsidRPr="008C4673" w:rsidRDefault="008C4673" w:rsidP="00EA42A9">
      <w:r>
        <w:t xml:space="preserve"> </w:t>
      </w:r>
    </w:p>
    <w:sectPr w:rsidR="008C4673" w:rsidRPr="008C4673" w:rsidSect="00EA42A9">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F9A195" w16cid:durableId="221CB61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54D4D"/>
    <w:multiLevelType w:val="hybridMultilevel"/>
    <w:tmpl w:val="17CAE340"/>
    <w:lvl w:ilvl="0" w:tplc="7EC86430">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7694088"/>
    <w:multiLevelType w:val="hybridMultilevel"/>
    <w:tmpl w:val="93BE6518"/>
    <w:lvl w:ilvl="0" w:tplc="C166EEA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den, Rob">
    <w15:presenceInfo w15:providerId="AD" w15:userId="S-1-5-21-2139973840-1036390329-796740536-2533"/>
  </w15:person>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2A9"/>
    <w:rsid w:val="0006465D"/>
    <w:rsid w:val="00090CFA"/>
    <w:rsid w:val="00123D8A"/>
    <w:rsid w:val="00185AE7"/>
    <w:rsid w:val="00204B01"/>
    <w:rsid w:val="00221670"/>
    <w:rsid w:val="002A0716"/>
    <w:rsid w:val="002A568F"/>
    <w:rsid w:val="002D4A02"/>
    <w:rsid w:val="00315ADC"/>
    <w:rsid w:val="00345B62"/>
    <w:rsid w:val="003518F9"/>
    <w:rsid w:val="00380E47"/>
    <w:rsid w:val="003E175A"/>
    <w:rsid w:val="00405D7B"/>
    <w:rsid w:val="004A6AAB"/>
    <w:rsid w:val="004B05A7"/>
    <w:rsid w:val="005119A1"/>
    <w:rsid w:val="005743B9"/>
    <w:rsid w:val="006914B8"/>
    <w:rsid w:val="006B346B"/>
    <w:rsid w:val="006D047A"/>
    <w:rsid w:val="00863BC5"/>
    <w:rsid w:val="008C4673"/>
    <w:rsid w:val="00AC6910"/>
    <w:rsid w:val="00AD1E7F"/>
    <w:rsid w:val="00B86694"/>
    <w:rsid w:val="00B96352"/>
    <w:rsid w:val="00BC4DE6"/>
    <w:rsid w:val="00C345A8"/>
    <w:rsid w:val="00CB2357"/>
    <w:rsid w:val="00CB650C"/>
    <w:rsid w:val="00CD1C58"/>
    <w:rsid w:val="00DD0DF1"/>
    <w:rsid w:val="00E24D2D"/>
    <w:rsid w:val="00EA42A9"/>
    <w:rsid w:val="00EC4DB4"/>
    <w:rsid w:val="00F81DD6"/>
    <w:rsid w:val="00FE6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AFB4B"/>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5ADC"/>
    <w:pPr>
      <w:ind w:left="720"/>
      <w:contextualSpacing/>
    </w:pPr>
  </w:style>
  <w:style w:type="character" w:styleId="CommentReference">
    <w:name w:val="annotation reference"/>
    <w:uiPriority w:val="99"/>
    <w:semiHidden/>
    <w:unhideWhenUsed/>
    <w:rsid w:val="00863BC5"/>
    <w:rPr>
      <w:sz w:val="16"/>
      <w:szCs w:val="16"/>
    </w:rPr>
  </w:style>
  <w:style w:type="paragraph" w:styleId="CommentText">
    <w:name w:val="annotation text"/>
    <w:basedOn w:val="Normal"/>
    <w:link w:val="CommentTextChar"/>
    <w:uiPriority w:val="99"/>
    <w:semiHidden/>
    <w:unhideWhenUsed/>
    <w:rsid w:val="00863BC5"/>
    <w:pPr>
      <w:spacing w:line="240" w:lineRule="auto"/>
    </w:pPr>
    <w:rPr>
      <w:sz w:val="20"/>
      <w:szCs w:val="20"/>
    </w:rPr>
  </w:style>
  <w:style w:type="character" w:customStyle="1" w:styleId="CommentTextChar">
    <w:name w:val="Comment Text Char"/>
    <w:link w:val="CommentText"/>
    <w:uiPriority w:val="99"/>
    <w:semiHidden/>
    <w:rsid w:val="00863BC5"/>
    <w:rPr>
      <w:sz w:val="20"/>
      <w:szCs w:val="20"/>
    </w:rPr>
  </w:style>
  <w:style w:type="paragraph" w:styleId="CommentSubject">
    <w:name w:val="annotation subject"/>
    <w:basedOn w:val="CommentText"/>
    <w:next w:val="CommentText"/>
    <w:link w:val="CommentSubjectChar"/>
    <w:uiPriority w:val="99"/>
    <w:semiHidden/>
    <w:unhideWhenUsed/>
    <w:rsid w:val="00863BC5"/>
    <w:rPr>
      <w:b/>
      <w:bCs/>
    </w:rPr>
  </w:style>
  <w:style w:type="character" w:customStyle="1" w:styleId="CommentSubjectChar">
    <w:name w:val="Comment Subject Char"/>
    <w:link w:val="CommentSubject"/>
    <w:uiPriority w:val="99"/>
    <w:semiHidden/>
    <w:rsid w:val="00863BC5"/>
    <w:rPr>
      <w:b/>
      <w:bCs/>
      <w:sz w:val="20"/>
      <w:szCs w:val="20"/>
    </w:rPr>
  </w:style>
  <w:style w:type="paragraph" w:styleId="BalloonText">
    <w:name w:val="Balloon Text"/>
    <w:basedOn w:val="Normal"/>
    <w:link w:val="BalloonTextChar"/>
    <w:uiPriority w:val="99"/>
    <w:semiHidden/>
    <w:unhideWhenUsed/>
    <w:rsid w:val="00863BC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63BC5"/>
    <w:rPr>
      <w:rFonts w:ascii="Segoe UI" w:hAnsi="Segoe UI" w:cs="Segoe UI"/>
      <w:sz w:val="18"/>
      <w:szCs w:val="18"/>
    </w:rPr>
  </w:style>
  <w:style w:type="paragraph" w:styleId="Revision">
    <w:name w:val="Revision"/>
    <w:hidden/>
    <w:uiPriority w:val="99"/>
    <w:semiHidden/>
    <w:rsid w:val="005743B9"/>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FF9CF5-84FA-4421-9CD3-82018B5A53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60B6D4-ED4F-4DCF-820C-82B5CB002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29F908-44ED-4363-AA92-5CE6CB63B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2373</Words>
  <Characters>13530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2020-08-25T20:39:00Z</dcterms:created>
  <dcterms:modified xsi:type="dcterms:W3CDTF">2021-11-10T19:27:00Z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